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BACC65" w14:textId="42F66461" w:rsidR="00D75AB8" w:rsidRDefault="006B4B75" w:rsidP="00FF01F6">
      <w:pPr>
        <w:pStyle w:val="Odsekzoznamu"/>
        <w:tabs>
          <w:tab w:val="left" w:pos="284"/>
        </w:tabs>
        <w:spacing w:after="0"/>
        <w:ind w:left="0"/>
        <w:jc w:val="center"/>
        <w:rPr>
          <w:rFonts w:ascii="Arial" w:hAnsi="Arial" w:cs="Arial"/>
          <w:color w:val="0070C0"/>
          <w:sz w:val="24"/>
          <w:szCs w:val="24"/>
        </w:rPr>
      </w:pPr>
      <w:r>
        <w:rPr>
          <w:rFonts w:ascii="Arial" w:hAnsi="Arial" w:cs="Arial"/>
          <w:color w:val="0070C0"/>
          <w:sz w:val="24"/>
          <w:szCs w:val="24"/>
        </w:rPr>
        <w:t xml:space="preserve">Príloha </w:t>
      </w:r>
      <w:r w:rsidR="00376C8A">
        <w:rPr>
          <w:rFonts w:ascii="Arial" w:hAnsi="Arial" w:cs="Arial"/>
          <w:color w:val="0070C0"/>
          <w:sz w:val="24"/>
          <w:szCs w:val="24"/>
        </w:rPr>
        <w:t>č.</w:t>
      </w:r>
      <w:r w:rsidR="00972A3D">
        <w:rPr>
          <w:rFonts w:ascii="Arial" w:hAnsi="Arial" w:cs="Arial"/>
          <w:color w:val="0070C0"/>
          <w:sz w:val="24"/>
          <w:szCs w:val="24"/>
        </w:rPr>
        <w:t xml:space="preserve"> </w:t>
      </w:r>
      <w:r w:rsidR="00CB3563">
        <w:rPr>
          <w:rFonts w:ascii="Arial" w:hAnsi="Arial" w:cs="Arial"/>
          <w:color w:val="0070C0"/>
          <w:sz w:val="24"/>
          <w:szCs w:val="24"/>
        </w:rPr>
        <w:t>5</w:t>
      </w:r>
      <w:r>
        <w:rPr>
          <w:rFonts w:ascii="Arial" w:hAnsi="Arial" w:cs="Arial"/>
          <w:color w:val="0070C0"/>
          <w:sz w:val="24"/>
          <w:szCs w:val="24"/>
        </w:rPr>
        <w:t xml:space="preserve"> </w:t>
      </w:r>
      <w:r w:rsidR="00D97100">
        <w:rPr>
          <w:rFonts w:ascii="Arial" w:hAnsi="Arial" w:cs="Arial"/>
          <w:color w:val="0070C0"/>
          <w:sz w:val="24"/>
          <w:szCs w:val="24"/>
        </w:rPr>
        <w:t>Politika nakladania so stavebnými odpadmi</w:t>
      </w:r>
      <w:r>
        <w:rPr>
          <w:rFonts w:ascii="Arial" w:hAnsi="Arial" w:cs="Arial"/>
          <w:color w:val="0070C0"/>
          <w:sz w:val="24"/>
          <w:szCs w:val="24"/>
        </w:rPr>
        <w:t xml:space="preserve"> a</w:t>
      </w:r>
      <w:r w:rsidR="00351718">
        <w:rPr>
          <w:rFonts w:ascii="Arial" w:hAnsi="Arial" w:cs="Arial"/>
          <w:color w:val="0070C0"/>
          <w:sz w:val="24"/>
          <w:szCs w:val="24"/>
        </w:rPr>
        <w:t xml:space="preserve"> odpadmi</w:t>
      </w:r>
      <w:r>
        <w:rPr>
          <w:rFonts w:ascii="Arial" w:hAnsi="Arial" w:cs="Arial"/>
          <w:color w:val="0070C0"/>
          <w:sz w:val="24"/>
          <w:szCs w:val="24"/>
        </w:rPr>
        <w:t xml:space="preserve"> z</w:t>
      </w:r>
      <w:r w:rsidR="00FF01F6">
        <w:rPr>
          <w:rFonts w:ascii="Arial" w:hAnsi="Arial" w:cs="Arial"/>
          <w:color w:val="0070C0"/>
          <w:sz w:val="24"/>
          <w:szCs w:val="24"/>
        </w:rPr>
        <w:t> </w:t>
      </w:r>
      <w:r>
        <w:rPr>
          <w:rFonts w:ascii="Arial" w:hAnsi="Arial" w:cs="Arial"/>
          <w:color w:val="0070C0"/>
          <w:sz w:val="24"/>
          <w:szCs w:val="24"/>
        </w:rPr>
        <w:t>demolácií</w:t>
      </w:r>
    </w:p>
    <w:p w14:paraId="76A9C59A" w14:textId="77777777" w:rsidR="00FF01F6" w:rsidRDefault="00FF01F6" w:rsidP="00FF01F6">
      <w:pPr>
        <w:pStyle w:val="Odsekzoznamu"/>
        <w:tabs>
          <w:tab w:val="left" w:pos="284"/>
        </w:tabs>
        <w:spacing w:after="0"/>
        <w:ind w:left="0"/>
        <w:jc w:val="both"/>
        <w:rPr>
          <w:rFonts w:ascii="Arial" w:hAnsi="Arial" w:cs="Arial"/>
          <w:color w:val="0070C0"/>
          <w:sz w:val="24"/>
          <w:szCs w:val="24"/>
        </w:rPr>
      </w:pPr>
    </w:p>
    <w:p w14:paraId="6B9FE2F2" w14:textId="77777777" w:rsidR="005D5366" w:rsidRDefault="005D5366" w:rsidP="00FF01F6">
      <w:pPr>
        <w:pStyle w:val="Odsekzoznamu"/>
        <w:tabs>
          <w:tab w:val="left" w:pos="284"/>
        </w:tabs>
        <w:spacing w:after="0"/>
        <w:ind w:left="0"/>
        <w:jc w:val="both"/>
        <w:rPr>
          <w:rFonts w:ascii="Arial" w:hAnsi="Arial" w:cs="Arial"/>
          <w:color w:val="0070C0"/>
          <w:sz w:val="24"/>
          <w:szCs w:val="24"/>
        </w:rPr>
      </w:pPr>
    </w:p>
    <w:p w14:paraId="5D7B7768" w14:textId="0383D868" w:rsidR="00D439A1" w:rsidRDefault="00FF01F6" w:rsidP="5B7C5BE8">
      <w:pPr>
        <w:pStyle w:val="Odsekzoznamu"/>
        <w:tabs>
          <w:tab w:val="left" w:pos="284"/>
        </w:tabs>
        <w:spacing w:after="120"/>
        <w:ind w:left="0"/>
        <w:jc w:val="both"/>
        <w:rPr>
          <w:rFonts w:ascii="Arial" w:hAnsi="Arial" w:cs="Arial"/>
          <w:sz w:val="20"/>
          <w:szCs w:val="20"/>
        </w:rPr>
      </w:pPr>
      <w:r w:rsidRPr="5B7C5BE8">
        <w:rPr>
          <w:rFonts w:ascii="Arial" w:hAnsi="Arial" w:cs="Arial"/>
          <w:b/>
          <w:bCs/>
          <w:sz w:val="20"/>
          <w:szCs w:val="20"/>
        </w:rPr>
        <w:t>Stavebn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é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odpad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y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a odpad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y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z demolácií 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sú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</w:t>
      </w:r>
      <w:r w:rsidR="00AE627E" w:rsidRPr="5B7C5BE8">
        <w:rPr>
          <w:rFonts w:ascii="Arial" w:hAnsi="Arial" w:cs="Arial"/>
          <w:b/>
          <w:bCs/>
          <w:sz w:val="20"/>
          <w:szCs w:val="20"/>
        </w:rPr>
        <w:t>kategorizovan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é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v zmysle </w:t>
      </w:r>
      <w:r w:rsidR="0008403B" w:rsidRPr="5B7C5BE8">
        <w:rPr>
          <w:rFonts w:ascii="Arial" w:hAnsi="Arial" w:cs="Arial"/>
          <w:b/>
          <w:bCs/>
          <w:sz w:val="20"/>
          <w:szCs w:val="20"/>
        </w:rPr>
        <w:t xml:space="preserve">prílohy č. 1 vyhlášky </w:t>
      </w:r>
      <w:r w:rsidR="00972A3D" w:rsidRPr="5B7C5BE8">
        <w:rPr>
          <w:rFonts w:ascii="Arial" w:hAnsi="Arial" w:cs="Arial"/>
          <w:b/>
          <w:bCs/>
          <w:sz w:val="20"/>
          <w:szCs w:val="20"/>
        </w:rPr>
        <w:t>M</w:t>
      </w:r>
      <w:r w:rsidR="00972A3D">
        <w:rPr>
          <w:rFonts w:ascii="Arial" w:hAnsi="Arial" w:cs="Arial"/>
          <w:b/>
          <w:bCs/>
          <w:sz w:val="20"/>
          <w:szCs w:val="20"/>
        </w:rPr>
        <w:t>inisterstva životného prostredia</w:t>
      </w:r>
      <w:r w:rsidR="00972A3D" w:rsidRPr="5B7C5BE8">
        <w:rPr>
          <w:rFonts w:ascii="Arial" w:hAnsi="Arial" w:cs="Arial"/>
          <w:b/>
          <w:bCs/>
          <w:sz w:val="20"/>
          <w:szCs w:val="20"/>
        </w:rPr>
        <w:t xml:space="preserve"> S</w:t>
      </w:r>
      <w:r w:rsidR="00972A3D">
        <w:rPr>
          <w:rFonts w:ascii="Arial" w:hAnsi="Arial" w:cs="Arial"/>
          <w:b/>
          <w:bCs/>
          <w:sz w:val="20"/>
          <w:szCs w:val="20"/>
        </w:rPr>
        <w:t>lovenskej republiky</w:t>
      </w:r>
      <w:r w:rsidR="00AD3F32" w:rsidRPr="5B7C5BE8">
        <w:rPr>
          <w:rFonts w:ascii="Arial" w:hAnsi="Arial" w:cs="Arial"/>
          <w:b/>
          <w:bCs/>
          <w:sz w:val="20"/>
          <w:szCs w:val="20"/>
        </w:rPr>
        <w:t xml:space="preserve"> </w:t>
      </w:r>
      <w:r w:rsidR="0008403B" w:rsidRPr="5B7C5BE8">
        <w:rPr>
          <w:rFonts w:ascii="Arial" w:hAnsi="Arial" w:cs="Arial"/>
          <w:b/>
          <w:bCs/>
          <w:sz w:val="20"/>
          <w:szCs w:val="20"/>
        </w:rPr>
        <w:t>č.</w:t>
      </w:r>
      <w:r w:rsidR="00BC7D62" w:rsidRPr="5B7C5BE8">
        <w:rPr>
          <w:rFonts w:ascii="Arial" w:hAnsi="Arial" w:cs="Arial"/>
          <w:b/>
          <w:bCs/>
          <w:sz w:val="20"/>
          <w:szCs w:val="20"/>
        </w:rPr>
        <w:t> 365/2015</w:t>
      </w:r>
      <w:r w:rsidR="00AD3F32" w:rsidRPr="5B7C5BE8">
        <w:rPr>
          <w:rFonts w:ascii="Arial" w:hAnsi="Arial" w:cs="Arial"/>
          <w:b/>
          <w:bCs/>
          <w:sz w:val="20"/>
          <w:szCs w:val="20"/>
        </w:rPr>
        <w:t xml:space="preserve"> Z. z.</w:t>
      </w:r>
      <w:r w:rsidR="00BC7D62" w:rsidRPr="5B7C5BE8">
        <w:rPr>
          <w:rFonts w:ascii="Arial" w:hAnsi="Arial" w:cs="Arial"/>
          <w:b/>
          <w:bCs/>
          <w:sz w:val="20"/>
          <w:szCs w:val="20"/>
        </w:rPr>
        <w:t xml:space="preserve">, ktorou sa ustanovuje </w:t>
      </w:r>
      <w:r w:rsidRPr="5B7C5BE8">
        <w:rPr>
          <w:rFonts w:ascii="Arial" w:hAnsi="Arial" w:cs="Arial"/>
          <w:b/>
          <w:bCs/>
          <w:sz w:val="20"/>
          <w:szCs w:val="20"/>
        </w:rPr>
        <w:t>Katalóg odpadov</w:t>
      </w:r>
      <w:r w:rsidR="004724DA" w:rsidRPr="5B7C5BE8">
        <w:rPr>
          <w:rFonts w:ascii="Arial" w:hAnsi="Arial" w:cs="Arial"/>
          <w:b/>
          <w:bCs/>
          <w:sz w:val="20"/>
          <w:szCs w:val="20"/>
        </w:rPr>
        <w:t>,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ako</w:t>
      </w:r>
      <w:r w:rsidR="00646BDD" w:rsidRPr="5B7C5BE8">
        <w:rPr>
          <w:rFonts w:ascii="Arial" w:hAnsi="Arial" w:cs="Arial"/>
          <w:sz w:val="20"/>
          <w:szCs w:val="20"/>
        </w:rPr>
        <w:t xml:space="preserve">: </w:t>
      </w:r>
      <w:r w:rsidR="00A1362E" w:rsidRPr="5B7C5BE8">
        <w:rPr>
          <w:rFonts w:ascii="Arial" w:hAnsi="Arial" w:cs="Arial"/>
          <w:sz w:val="20"/>
          <w:szCs w:val="20"/>
        </w:rPr>
        <w:t xml:space="preserve"> </w:t>
      </w:r>
    </w:p>
    <w:p w14:paraId="54882E7C" w14:textId="0B2D21EF" w:rsidR="00FF01F6" w:rsidRPr="00646BDD" w:rsidRDefault="00A1362E" w:rsidP="00D44808">
      <w:pPr>
        <w:pStyle w:val="Odsekzoznamu"/>
        <w:tabs>
          <w:tab w:val="left" w:pos="284"/>
        </w:tabs>
        <w:spacing w:after="60"/>
        <w:ind w:left="284" w:hanging="284"/>
        <w:contextualSpacing w:val="0"/>
        <w:rPr>
          <w:rFonts w:ascii="Arial" w:hAnsi="Arial" w:cs="Arial"/>
          <w:b/>
          <w:bCs/>
          <w:sz w:val="20"/>
          <w:szCs w:val="20"/>
        </w:rPr>
      </w:pPr>
      <w:r w:rsidRPr="00646BDD">
        <w:rPr>
          <w:rFonts w:ascii="Arial" w:hAnsi="Arial" w:cs="Arial"/>
          <w:b/>
          <w:bCs/>
          <w:sz w:val="20"/>
          <w:szCs w:val="20"/>
        </w:rPr>
        <w:t xml:space="preserve">17 </w:t>
      </w:r>
      <w:r w:rsidR="00592848" w:rsidRPr="00D2149F">
        <w:rPr>
          <w:rFonts w:ascii="Arial" w:hAnsi="Arial" w:cs="Arial"/>
          <w:b/>
          <w:bCs/>
          <w:caps/>
          <w:sz w:val="20"/>
          <w:szCs w:val="20"/>
        </w:rPr>
        <w:t>Stavebné odpady a odpady z</w:t>
      </w:r>
      <w:r w:rsidR="00CD5711" w:rsidRPr="00D2149F">
        <w:rPr>
          <w:rFonts w:ascii="Arial" w:hAnsi="Arial" w:cs="Arial"/>
          <w:b/>
          <w:bCs/>
          <w:caps/>
          <w:sz w:val="20"/>
          <w:szCs w:val="20"/>
        </w:rPr>
        <w:t> </w:t>
      </w:r>
      <w:r w:rsidR="00592848" w:rsidRPr="00D2149F">
        <w:rPr>
          <w:rFonts w:ascii="Arial" w:hAnsi="Arial" w:cs="Arial"/>
          <w:b/>
          <w:bCs/>
          <w:caps/>
          <w:sz w:val="20"/>
          <w:szCs w:val="20"/>
        </w:rPr>
        <w:t>demoláci</w:t>
      </w:r>
      <w:r w:rsidR="00CD5711" w:rsidRPr="00D2149F">
        <w:rPr>
          <w:rFonts w:ascii="Arial" w:hAnsi="Arial" w:cs="Arial"/>
          <w:b/>
          <w:bCs/>
          <w:caps/>
          <w:sz w:val="20"/>
          <w:szCs w:val="20"/>
        </w:rPr>
        <w:t>í vrátane výkopovej zeminy z kontaminovaných miest</w:t>
      </w:r>
      <w:r w:rsidR="00E85CF6" w:rsidRPr="00646BDD">
        <w:rPr>
          <w:rFonts w:ascii="Arial" w:hAnsi="Arial" w:cs="Arial"/>
          <w:b/>
          <w:bCs/>
          <w:sz w:val="20"/>
          <w:szCs w:val="20"/>
        </w:rPr>
        <w:t>:</w:t>
      </w:r>
    </w:p>
    <w:p w14:paraId="0E839793" w14:textId="4728CC04" w:rsidR="00E85CF6" w:rsidRDefault="00E85CF6" w:rsidP="00D44808">
      <w:pPr>
        <w:pStyle w:val="Odsekzoznamu"/>
        <w:tabs>
          <w:tab w:val="left" w:pos="284"/>
        </w:tabs>
        <w:spacing w:after="60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17 01</w:t>
      </w:r>
      <w:r w:rsidR="00EE7BCA">
        <w:rPr>
          <w:rFonts w:ascii="Arial" w:hAnsi="Arial" w:cs="Arial"/>
          <w:sz w:val="20"/>
          <w:szCs w:val="20"/>
        </w:rPr>
        <w:t xml:space="preserve"> </w:t>
      </w:r>
      <w:r w:rsidR="002D2547">
        <w:t>BETÓN, TEHLY, ŠKRIDLY, OBKLADOVÝ MATERIÁL A KERAMIKA</w:t>
      </w:r>
    </w:p>
    <w:p w14:paraId="22096C2F" w14:textId="2F21E3CF" w:rsidR="00E85CF6" w:rsidRDefault="00E85CF6" w:rsidP="00D44808">
      <w:pPr>
        <w:pStyle w:val="Odsekzoznamu"/>
        <w:tabs>
          <w:tab w:val="left" w:pos="284"/>
        </w:tabs>
        <w:spacing w:after="60"/>
        <w:ind w:left="0"/>
        <w:contextualSpacing w:val="0"/>
        <w:jc w:val="both"/>
      </w:pPr>
      <w:r>
        <w:rPr>
          <w:rFonts w:ascii="Arial" w:hAnsi="Arial" w:cs="Arial"/>
          <w:sz w:val="20"/>
          <w:szCs w:val="20"/>
        </w:rPr>
        <w:t xml:space="preserve">17 02 </w:t>
      </w:r>
      <w:r w:rsidR="005F46F6">
        <w:t>DREVO, SKLO A PLASTY</w:t>
      </w:r>
    </w:p>
    <w:p w14:paraId="13865C62" w14:textId="69A4276F" w:rsidR="005F46F6" w:rsidRDefault="005F46F6" w:rsidP="00D44808">
      <w:pPr>
        <w:pStyle w:val="Odsekzoznamu"/>
        <w:tabs>
          <w:tab w:val="left" w:pos="284"/>
        </w:tabs>
        <w:spacing w:after="60"/>
        <w:ind w:left="0"/>
        <w:contextualSpacing w:val="0"/>
        <w:jc w:val="both"/>
      </w:pPr>
      <w:r>
        <w:t xml:space="preserve">17 03 </w:t>
      </w:r>
      <w:r w:rsidR="00D97AC3">
        <w:t>BITÚMENOVÉ ZMESI, UHOĽNÝ DECHT A DECHTOVÉ VÝROBKY</w:t>
      </w:r>
    </w:p>
    <w:p w14:paraId="783BBFCC" w14:textId="7EFAA2BC" w:rsidR="00D97AC3" w:rsidRDefault="00D97AC3" w:rsidP="00D44808">
      <w:pPr>
        <w:pStyle w:val="Odsekzoznamu"/>
        <w:tabs>
          <w:tab w:val="left" w:pos="284"/>
        </w:tabs>
        <w:spacing w:after="60"/>
        <w:ind w:left="0"/>
        <w:contextualSpacing w:val="0"/>
        <w:jc w:val="both"/>
      </w:pPr>
      <w:r>
        <w:t>17 04 KOVY VRÁTANE ICH ZLIATIN</w:t>
      </w:r>
    </w:p>
    <w:p w14:paraId="45C3ADA2" w14:textId="65B29DC6" w:rsidR="00D97AC3" w:rsidRDefault="00580C50" w:rsidP="00D44808">
      <w:pPr>
        <w:pStyle w:val="Odsekzoznamu"/>
        <w:tabs>
          <w:tab w:val="left" w:pos="284"/>
        </w:tabs>
        <w:spacing w:after="60"/>
        <w:ind w:left="567" w:hanging="567"/>
        <w:contextualSpacing w:val="0"/>
      </w:pPr>
      <w:r>
        <w:t>17 05 ZEMINA VRÁTANE VÝKOPOVEJ ZEMINY Z KONTAMINOVANÝCH PLÔCH, KAMENIVO A MATERIÁL Z</w:t>
      </w:r>
      <w:r w:rsidR="00451362">
        <w:t> </w:t>
      </w:r>
      <w:r>
        <w:t>BAGROVÍSK</w:t>
      </w:r>
    </w:p>
    <w:p w14:paraId="73E477CC" w14:textId="29484AD3" w:rsidR="00451362" w:rsidRDefault="00451362" w:rsidP="00D44808">
      <w:pPr>
        <w:pStyle w:val="Odsekzoznamu"/>
        <w:tabs>
          <w:tab w:val="left" w:pos="284"/>
        </w:tabs>
        <w:spacing w:after="60"/>
        <w:ind w:left="567" w:hanging="567"/>
        <w:contextualSpacing w:val="0"/>
      </w:pPr>
      <w:r>
        <w:t>17 06 IZOLAČNÉ MATERIÁLY A STAVEBNÉ MATERIÁLY OBSAHUJÚCE AZBEST</w:t>
      </w:r>
    </w:p>
    <w:p w14:paraId="13D0C945" w14:textId="77777777" w:rsidR="00384612" w:rsidRDefault="00451362" w:rsidP="00D44808">
      <w:pPr>
        <w:pStyle w:val="Odsekzoznamu"/>
        <w:tabs>
          <w:tab w:val="left" w:pos="284"/>
        </w:tabs>
        <w:spacing w:after="60"/>
        <w:ind w:left="567" w:hanging="567"/>
        <w:contextualSpacing w:val="0"/>
      </w:pPr>
      <w:r>
        <w:t>17 0</w:t>
      </w:r>
      <w:r w:rsidR="00384612">
        <w:t>8 STAVEBNÝ MATERIÁL NA BÁZE SADRY</w:t>
      </w:r>
    </w:p>
    <w:p w14:paraId="68DCBA6B" w14:textId="68BBA766" w:rsidR="00451362" w:rsidRPr="008326F7" w:rsidRDefault="00384612" w:rsidP="00D44808">
      <w:pPr>
        <w:pStyle w:val="Odsekzoznamu"/>
        <w:tabs>
          <w:tab w:val="left" w:pos="284"/>
        </w:tabs>
        <w:spacing w:after="60"/>
        <w:ind w:left="567" w:hanging="567"/>
        <w:contextualSpacing w:val="0"/>
        <w:rPr>
          <w:rFonts w:ascii="Arial" w:hAnsi="Arial" w:cs="Arial"/>
          <w:sz w:val="20"/>
          <w:szCs w:val="20"/>
        </w:rPr>
      </w:pPr>
      <w:r>
        <w:t xml:space="preserve">17 09 </w:t>
      </w:r>
      <w:r w:rsidR="00BB3048">
        <w:t xml:space="preserve">INÉ ODPADY ZO STAVIEB A DEMOLÁCIÍ </w:t>
      </w:r>
      <w:r w:rsidR="00451362">
        <w:t xml:space="preserve"> </w:t>
      </w:r>
    </w:p>
    <w:p w14:paraId="1E29DCF5" w14:textId="5AD7516A" w:rsidR="00BA25ED" w:rsidRDefault="00BA25ED" w:rsidP="00E74522">
      <w:pPr>
        <w:tabs>
          <w:tab w:val="left" w:pos="284"/>
        </w:tabs>
        <w:spacing w:before="600" w:after="0"/>
        <w:jc w:val="center"/>
        <w:rPr>
          <w:rFonts w:ascii="Arial" w:hAnsi="Arial" w:cs="Arial"/>
          <w:b/>
          <w:bCs/>
          <w:color w:val="0070C0"/>
          <w:sz w:val="24"/>
          <w:szCs w:val="24"/>
        </w:rPr>
      </w:pPr>
      <w:r w:rsidRPr="00442854">
        <w:rPr>
          <w:rFonts w:ascii="Arial" w:hAnsi="Arial" w:cs="Arial"/>
          <w:b/>
          <w:bCs/>
          <w:color w:val="0070C0"/>
          <w:sz w:val="24"/>
          <w:szCs w:val="24"/>
        </w:rPr>
        <w:t>Projektová dokumentácia</w:t>
      </w:r>
    </w:p>
    <w:p w14:paraId="3562F62A" w14:textId="77777777" w:rsidR="00405CFF" w:rsidRDefault="00810170" w:rsidP="009C12CA">
      <w:pPr>
        <w:tabs>
          <w:tab w:val="left" w:pos="284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FC5475">
        <w:rPr>
          <w:rFonts w:ascii="Arial" w:hAnsi="Arial" w:cs="Arial"/>
          <w:sz w:val="20"/>
          <w:szCs w:val="20"/>
        </w:rPr>
        <w:t>Zhotoviteľ</w:t>
      </w:r>
      <w:r w:rsidR="0089423E" w:rsidRPr="00FC5475">
        <w:rPr>
          <w:rFonts w:ascii="Arial" w:hAnsi="Arial" w:cs="Arial"/>
          <w:sz w:val="20"/>
          <w:szCs w:val="20"/>
        </w:rPr>
        <w:t xml:space="preserve"> projektovej dokumentácie je povinný</w:t>
      </w:r>
      <w:r w:rsidR="007E0AE2">
        <w:rPr>
          <w:rFonts w:ascii="Arial" w:hAnsi="Arial" w:cs="Arial"/>
          <w:sz w:val="20"/>
          <w:szCs w:val="20"/>
        </w:rPr>
        <w:t>:</w:t>
      </w:r>
    </w:p>
    <w:p w14:paraId="6ED0A2E1" w14:textId="51520814" w:rsidR="002F04E2" w:rsidRPr="00E74522" w:rsidRDefault="0089423E" w:rsidP="002F04E2">
      <w:pPr>
        <w:pStyle w:val="Odsekzoznamu"/>
        <w:numPr>
          <w:ilvl w:val="0"/>
          <w:numId w:val="19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1B0BBC">
        <w:rPr>
          <w:rFonts w:ascii="Arial" w:hAnsi="Arial" w:cs="Arial"/>
          <w:b/>
          <w:bCs/>
          <w:sz w:val="20"/>
          <w:szCs w:val="20"/>
        </w:rPr>
        <w:t xml:space="preserve">rešpektovať </w:t>
      </w:r>
      <w:r w:rsidR="005D07A7" w:rsidRPr="001B0BBC">
        <w:rPr>
          <w:rFonts w:ascii="Arial" w:hAnsi="Arial" w:cs="Arial"/>
          <w:b/>
          <w:bCs/>
          <w:sz w:val="20"/>
          <w:szCs w:val="20"/>
        </w:rPr>
        <w:t>požiadavku</w:t>
      </w:r>
      <w:r w:rsidR="005D07A7">
        <w:rPr>
          <w:rFonts w:ascii="Arial" w:hAnsi="Arial" w:cs="Arial"/>
          <w:sz w:val="20"/>
          <w:szCs w:val="20"/>
        </w:rPr>
        <w:t xml:space="preserve"> </w:t>
      </w:r>
      <w:r w:rsidR="001F3E39" w:rsidRPr="00405CFF">
        <w:rPr>
          <w:rFonts w:ascii="Arial" w:hAnsi="Arial" w:cs="Arial"/>
          <w:sz w:val="20"/>
          <w:szCs w:val="20"/>
        </w:rPr>
        <w:t>zákon</w:t>
      </w:r>
      <w:r w:rsidR="005D07A7">
        <w:rPr>
          <w:rFonts w:ascii="Arial" w:hAnsi="Arial" w:cs="Arial"/>
          <w:sz w:val="20"/>
          <w:szCs w:val="20"/>
        </w:rPr>
        <w:t>a</w:t>
      </w:r>
      <w:r w:rsidR="001F3E39" w:rsidRPr="00405CFF">
        <w:rPr>
          <w:rFonts w:ascii="Arial" w:hAnsi="Arial" w:cs="Arial"/>
          <w:sz w:val="20"/>
          <w:szCs w:val="20"/>
        </w:rPr>
        <w:t xml:space="preserve"> č. 79/2015 Z. z. o odpadoch </w:t>
      </w:r>
      <w:r w:rsidR="00FC10B0" w:rsidRPr="00405CFF">
        <w:rPr>
          <w:rFonts w:ascii="Arial" w:hAnsi="Arial" w:cs="Arial"/>
          <w:sz w:val="20"/>
          <w:szCs w:val="20"/>
        </w:rPr>
        <w:t xml:space="preserve">a o zmene a doplnení niektorých </w:t>
      </w:r>
      <w:r w:rsidR="00706FFA">
        <w:rPr>
          <w:rFonts w:ascii="Arial" w:hAnsi="Arial" w:cs="Arial"/>
          <w:sz w:val="20"/>
          <w:szCs w:val="20"/>
        </w:rPr>
        <w:t xml:space="preserve">zákonov v znení neskorších </w:t>
      </w:r>
      <w:r w:rsidR="00FC10B0" w:rsidRPr="00405CFF">
        <w:rPr>
          <w:rFonts w:ascii="Arial" w:hAnsi="Arial" w:cs="Arial"/>
          <w:sz w:val="20"/>
          <w:szCs w:val="20"/>
        </w:rPr>
        <w:t>predpisov</w:t>
      </w:r>
      <w:r w:rsidR="00706FFA">
        <w:rPr>
          <w:rFonts w:ascii="Arial" w:hAnsi="Arial" w:cs="Arial"/>
          <w:sz w:val="20"/>
          <w:szCs w:val="20"/>
        </w:rPr>
        <w:t xml:space="preserve"> (ďalej len ako „</w:t>
      </w:r>
      <w:r w:rsidR="00706FFA" w:rsidRPr="00F47E7F">
        <w:rPr>
          <w:rFonts w:ascii="Arial" w:hAnsi="Arial" w:cs="Arial"/>
          <w:b/>
          <w:bCs/>
          <w:sz w:val="20"/>
          <w:szCs w:val="20"/>
        </w:rPr>
        <w:t>zákon o odpadoch</w:t>
      </w:r>
      <w:r w:rsidR="00706FFA">
        <w:rPr>
          <w:rFonts w:ascii="Arial" w:hAnsi="Arial" w:cs="Arial"/>
          <w:sz w:val="20"/>
          <w:szCs w:val="20"/>
        </w:rPr>
        <w:t>“)</w:t>
      </w:r>
      <w:r w:rsidR="00AA6415">
        <w:rPr>
          <w:rFonts w:ascii="Arial" w:hAnsi="Arial" w:cs="Arial"/>
          <w:sz w:val="20"/>
          <w:szCs w:val="20"/>
        </w:rPr>
        <w:t xml:space="preserve"> </w:t>
      </w:r>
      <w:r w:rsidR="00D722CD" w:rsidRPr="001B0BBC">
        <w:rPr>
          <w:rFonts w:ascii="Arial" w:hAnsi="Arial" w:cs="Arial"/>
          <w:b/>
          <w:bCs/>
          <w:sz w:val="20"/>
          <w:szCs w:val="20"/>
        </w:rPr>
        <w:t>pripraviť</w:t>
      </w:r>
      <w:r w:rsidR="00D407B7" w:rsidRPr="001B0BBC">
        <w:rPr>
          <w:rFonts w:ascii="Arial" w:hAnsi="Arial" w:cs="Arial"/>
          <w:b/>
          <w:bCs/>
          <w:sz w:val="20"/>
          <w:szCs w:val="20"/>
        </w:rPr>
        <w:t xml:space="preserve"> na</w:t>
      </w:r>
      <w:r w:rsidR="005736D8" w:rsidRPr="001B0BBC">
        <w:rPr>
          <w:rFonts w:ascii="Arial" w:hAnsi="Arial" w:cs="Arial"/>
          <w:b/>
          <w:bCs/>
          <w:sz w:val="20"/>
          <w:szCs w:val="20"/>
        </w:rPr>
        <w:t> </w:t>
      </w:r>
      <w:r w:rsidR="00D407B7" w:rsidRPr="001B0BBC">
        <w:rPr>
          <w:rFonts w:ascii="Arial" w:hAnsi="Arial" w:cs="Arial"/>
          <w:b/>
          <w:bCs/>
          <w:sz w:val="20"/>
          <w:szCs w:val="20"/>
        </w:rPr>
        <w:t>opätovné použitie, recykláciu a iné materiálové zhodnotenie</w:t>
      </w:r>
      <w:r w:rsidR="0084691B" w:rsidRPr="001B0BBC">
        <w:rPr>
          <w:rFonts w:ascii="Arial" w:hAnsi="Arial" w:cs="Arial"/>
          <w:b/>
          <w:bCs/>
          <w:sz w:val="20"/>
          <w:szCs w:val="20"/>
        </w:rPr>
        <w:t xml:space="preserve"> </w:t>
      </w:r>
      <w:r w:rsidR="00D722CD" w:rsidRPr="001B0BBC">
        <w:rPr>
          <w:rFonts w:ascii="Arial" w:hAnsi="Arial" w:cs="Arial"/>
          <w:b/>
          <w:bCs/>
          <w:sz w:val="20"/>
          <w:szCs w:val="20"/>
        </w:rPr>
        <w:t xml:space="preserve">minimálne </w:t>
      </w:r>
      <w:del w:id="0" w:author="Hrubjaková Petra" w:date="2026-01-07T15:34:00Z" w16du:dateUtc="2026-01-07T14:34:00Z">
        <w:r w:rsidR="00D722CD" w:rsidRPr="008D6021" w:rsidDel="008D6021">
          <w:rPr>
            <w:rFonts w:ascii="Arial" w:hAnsi="Arial" w:cs="Arial"/>
            <w:b/>
            <w:bCs/>
            <w:sz w:val="20"/>
            <w:szCs w:val="20"/>
            <w:highlight w:val="yellow"/>
            <w:rPrChange w:id="1" w:author="Hrubjaková Petra" w:date="2026-01-07T15:35:00Z" w16du:dateUtc="2026-01-07T14:35:00Z">
              <w:rPr>
                <w:rFonts w:ascii="Arial" w:hAnsi="Arial" w:cs="Arial"/>
                <w:b/>
                <w:bCs/>
                <w:sz w:val="20"/>
                <w:szCs w:val="20"/>
              </w:rPr>
            </w:rPrChange>
          </w:rPr>
          <w:delText xml:space="preserve">70 </w:delText>
        </w:r>
      </w:del>
      <w:ins w:id="2" w:author="Hrubjaková Petra" w:date="2026-01-07T15:34:00Z" w16du:dateUtc="2026-01-07T14:34:00Z">
        <w:r w:rsidR="008D6021" w:rsidRPr="008D6021">
          <w:rPr>
            <w:rFonts w:ascii="Arial" w:hAnsi="Arial" w:cs="Arial"/>
            <w:b/>
            <w:bCs/>
            <w:sz w:val="20"/>
            <w:szCs w:val="20"/>
            <w:highlight w:val="yellow"/>
            <w:rPrChange w:id="3" w:author="Hrubjaková Petra" w:date="2026-01-07T15:35:00Z" w16du:dateUtc="2026-01-07T14:35:00Z">
              <w:rPr>
                <w:rFonts w:ascii="Arial" w:hAnsi="Arial" w:cs="Arial"/>
                <w:b/>
                <w:bCs/>
                <w:sz w:val="20"/>
                <w:szCs w:val="20"/>
              </w:rPr>
            </w:rPrChange>
          </w:rPr>
          <w:t xml:space="preserve">72 </w:t>
        </w:r>
      </w:ins>
      <w:r w:rsidR="00D722CD" w:rsidRPr="008D6021">
        <w:rPr>
          <w:rFonts w:ascii="Arial" w:hAnsi="Arial" w:cs="Arial"/>
          <w:b/>
          <w:bCs/>
          <w:sz w:val="20"/>
          <w:szCs w:val="20"/>
          <w:highlight w:val="yellow"/>
          <w:rPrChange w:id="4" w:author="Hrubjaková Petra" w:date="2026-01-07T15:35:00Z" w16du:dateUtc="2026-01-07T14:35:00Z">
            <w:rPr>
              <w:rFonts w:ascii="Arial" w:hAnsi="Arial" w:cs="Arial"/>
              <w:b/>
              <w:bCs/>
              <w:sz w:val="20"/>
              <w:szCs w:val="20"/>
            </w:rPr>
          </w:rPrChange>
        </w:rPr>
        <w:t>%</w:t>
      </w:r>
      <w:r w:rsidR="00D722CD" w:rsidRPr="001B0BBC">
        <w:rPr>
          <w:rFonts w:ascii="Arial" w:hAnsi="Arial" w:cs="Arial"/>
          <w:b/>
          <w:bCs/>
          <w:sz w:val="20"/>
          <w:szCs w:val="20"/>
        </w:rPr>
        <w:t xml:space="preserve"> hmotnosti stavebného odpadu a odpadu z demolácií</w:t>
      </w:r>
      <w:r w:rsidR="00D722CD" w:rsidRPr="00405CFF">
        <w:rPr>
          <w:rFonts w:ascii="Arial" w:hAnsi="Arial" w:cs="Arial"/>
          <w:sz w:val="20"/>
          <w:szCs w:val="20"/>
        </w:rPr>
        <w:t xml:space="preserve"> </w:t>
      </w:r>
      <w:r w:rsidR="00D36E30" w:rsidRPr="00405CFF">
        <w:rPr>
          <w:rFonts w:ascii="Arial" w:hAnsi="Arial" w:cs="Arial"/>
          <w:sz w:val="20"/>
          <w:szCs w:val="20"/>
        </w:rPr>
        <w:t xml:space="preserve">vyprodukovaného pri realizácii </w:t>
      </w:r>
      <w:r w:rsidR="005736D8" w:rsidRPr="00405CFF">
        <w:rPr>
          <w:rFonts w:ascii="Arial" w:hAnsi="Arial" w:cs="Arial"/>
          <w:sz w:val="20"/>
          <w:szCs w:val="20"/>
        </w:rPr>
        <w:t>stavby</w:t>
      </w:r>
      <w:r w:rsidR="00A06CD2" w:rsidRPr="00405CFF">
        <w:rPr>
          <w:rFonts w:ascii="Arial" w:hAnsi="Arial" w:cs="Arial"/>
          <w:sz w:val="20"/>
          <w:szCs w:val="20"/>
        </w:rPr>
        <w:t xml:space="preserve"> </w:t>
      </w:r>
      <w:r w:rsidR="003719F8" w:rsidRPr="00405CFF">
        <w:rPr>
          <w:rFonts w:ascii="Arial" w:hAnsi="Arial" w:cs="Arial"/>
          <w:sz w:val="20"/>
          <w:szCs w:val="20"/>
        </w:rPr>
        <w:t>nad 300 m</w:t>
      </w:r>
      <w:r w:rsidR="003719F8" w:rsidRPr="00405CFF">
        <w:rPr>
          <w:rFonts w:ascii="Arial" w:hAnsi="Arial" w:cs="Arial"/>
          <w:sz w:val="20"/>
          <w:szCs w:val="20"/>
          <w:vertAlign w:val="superscript"/>
        </w:rPr>
        <w:t>2</w:t>
      </w:r>
      <w:r w:rsidR="00D5221C" w:rsidRPr="00405CFF">
        <w:rPr>
          <w:rFonts w:ascii="Arial" w:hAnsi="Arial" w:cs="Arial"/>
          <w:sz w:val="20"/>
          <w:szCs w:val="20"/>
        </w:rPr>
        <w:t xml:space="preserve">, neznečisteného </w:t>
      </w:r>
      <w:r w:rsidR="00D5221C" w:rsidRPr="00E74522">
        <w:rPr>
          <w:rFonts w:ascii="Arial" w:hAnsi="Arial" w:cs="Arial"/>
          <w:sz w:val="20"/>
          <w:szCs w:val="20"/>
        </w:rPr>
        <w:t>škodlivinami</w:t>
      </w:r>
      <w:r w:rsidR="00F8383A" w:rsidRPr="00E74522">
        <w:rPr>
          <w:rFonts w:ascii="Arial" w:hAnsi="Arial" w:cs="Arial"/>
          <w:sz w:val="20"/>
          <w:szCs w:val="20"/>
        </w:rPr>
        <w:t xml:space="preserve"> (tzn. okrem nebezpečných odpadov a odpadu </w:t>
      </w:r>
      <w:r w:rsidR="000E543C" w:rsidRPr="00E74522">
        <w:rPr>
          <w:rFonts w:ascii="Arial" w:hAnsi="Arial" w:cs="Arial"/>
          <w:sz w:val="20"/>
          <w:szCs w:val="20"/>
        </w:rPr>
        <w:t>kat</w:t>
      </w:r>
      <w:r w:rsidR="000E543C">
        <w:rPr>
          <w:rFonts w:ascii="Arial" w:hAnsi="Arial" w:cs="Arial"/>
          <w:sz w:val="20"/>
          <w:szCs w:val="20"/>
        </w:rPr>
        <w:t>alógového</w:t>
      </w:r>
      <w:r w:rsidR="001E3E8A" w:rsidRPr="00E74522">
        <w:rPr>
          <w:rFonts w:ascii="Arial" w:hAnsi="Arial" w:cs="Arial"/>
          <w:sz w:val="20"/>
          <w:szCs w:val="20"/>
        </w:rPr>
        <w:t xml:space="preserve"> č. 17</w:t>
      </w:r>
      <w:r w:rsidR="008712E6">
        <w:rPr>
          <w:rFonts w:ascii="Arial" w:hAnsi="Arial" w:cs="Arial"/>
          <w:sz w:val="20"/>
          <w:szCs w:val="20"/>
        </w:rPr>
        <w:t> </w:t>
      </w:r>
      <w:r w:rsidR="001E3E8A" w:rsidRPr="00E74522">
        <w:rPr>
          <w:rFonts w:ascii="Arial" w:hAnsi="Arial" w:cs="Arial"/>
          <w:sz w:val="20"/>
          <w:szCs w:val="20"/>
        </w:rPr>
        <w:t>05</w:t>
      </w:r>
      <w:r w:rsidR="008712E6">
        <w:rPr>
          <w:rFonts w:ascii="Arial" w:hAnsi="Arial" w:cs="Arial"/>
          <w:sz w:val="20"/>
          <w:szCs w:val="20"/>
        </w:rPr>
        <w:t> </w:t>
      </w:r>
      <w:r w:rsidR="001E3E8A" w:rsidRPr="00E74522">
        <w:rPr>
          <w:rFonts w:ascii="Arial" w:hAnsi="Arial" w:cs="Arial"/>
          <w:sz w:val="20"/>
          <w:szCs w:val="20"/>
        </w:rPr>
        <w:t>04</w:t>
      </w:r>
      <w:r w:rsidR="00F8383A" w:rsidRPr="00E74522">
        <w:rPr>
          <w:rFonts w:ascii="Arial" w:hAnsi="Arial" w:cs="Arial"/>
          <w:sz w:val="20"/>
          <w:szCs w:val="20"/>
        </w:rPr>
        <w:t>)</w:t>
      </w:r>
      <w:r w:rsidR="002F04E2" w:rsidRPr="00E74522">
        <w:rPr>
          <w:rFonts w:ascii="Arial" w:hAnsi="Arial" w:cs="Arial"/>
          <w:sz w:val="20"/>
          <w:szCs w:val="20"/>
        </w:rPr>
        <w:t>,</w:t>
      </w:r>
      <w:r w:rsidR="008C22E4" w:rsidRPr="00E74522">
        <w:rPr>
          <w:rFonts w:ascii="Arial" w:hAnsi="Arial" w:cs="Arial"/>
          <w:sz w:val="20"/>
          <w:szCs w:val="20"/>
        </w:rPr>
        <w:t xml:space="preserve"> </w:t>
      </w:r>
    </w:p>
    <w:p w14:paraId="20B58EAF" w14:textId="77777777" w:rsidR="00B92487" w:rsidRPr="00E74522" w:rsidRDefault="00F37F7D" w:rsidP="00B92487">
      <w:pPr>
        <w:pStyle w:val="Odsekzoznamu"/>
        <w:numPr>
          <w:ilvl w:val="0"/>
          <w:numId w:val="19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74522">
        <w:rPr>
          <w:rFonts w:ascii="Arial" w:hAnsi="Arial" w:cs="Arial"/>
          <w:sz w:val="20"/>
          <w:szCs w:val="20"/>
        </w:rPr>
        <w:t>v</w:t>
      </w:r>
      <w:r w:rsidR="00400A53" w:rsidRPr="00E74522">
        <w:rPr>
          <w:rFonts w:ascii="Arial" w:hAnsi="Arial" w:cs="Arial"/>
          <w:b/>
          <w:bCs/>
          <w:sz w:val="20"/>
          <w:szCs w:val="20"/>
        </w:rPr>
        <w:t xml:space="preserve"> prípade demolácie </w:t>
      </w:r>
      <w:r w:rsidR="000C0442" w:rsidRPr="00E74522">
        <w:rPr>
          <w:rFonts w:ascii="Arial" w:hAnsi="Arial" w:cs="Arial"/>
          <w:b/>
          <w:bCs/>
          <w:sz w:val="20"/>
          <w:szCs w:val="20"/>
        </w:rPr>
        <w:t>určiť  po</w:t>
      </w:r>
      <w:r w:rsidR="009C12CA" w:rsidRPr="00E74522">
        <w:rPr>
          <w:rFonts w:ascii="Arial" w:hAnsi="Arial" w:cs="Arial"/>
          <w:b/>
          <w:bCs/>
          <w:sz w:val="20"/>
          <w:szCs w:val="20"/>
        </w:rPr>
        <w:t>s</w:t>
      </w:r>
      <w:r w:rsidR="000C0442" w:rsidRPr="00E74522">
        <w:rPr>
          <w:rFonts w:ascii="Arial" w:hAnsi="Arial" w:cs="Arial"/>
          <w:b/>
          <w:bCs/>
          <w:sz w:val="20"/>
          <w:szCs w:val="20"/>
        </w:rPr>
        <w:t>tupno</w:t>
      </w:r>
      <w:r w:rsidR="009C12CA" w:rsidRPr="00E74522">
        <w:rPr>
          <w:rFonts w:ascii="Arial" w:hAnsi="Arial" w:cs="Arial"/>
          <w:b/>
          <w:bCs/>
          <w:sz w:val="20"/>
          <w:szCs w:val="20"/>
        </w:rPr>
        <w:t>sť</w:t>
      </w:r>
      <w:r w:rsidR="000C0442" w:rsidRPr="00E74522">
        <w:rPr>
          <w:rFonts w:ascii="Arial" w:hAnsi="Arial" w:cs="Arial"/>
          <w:b/>
          <w:bCs/>
          <w:sz w:val="20"/>
          <w:szCs w:val="20"/>
        </w:rPr>
        <w:t xml:space="preserve"> demolačných činností </w:t>
      </w:r>
      <w:r w:rsidR="000C0442" w:rsidRPr="00E74522">
        <w:rPr>
          <w:rFonts w:ascii="Arial" w:hAnsi="Arial" w:cs="Arial"/>
          <w:sz w:val="20"/>
          <w:szCs w:val="20"/>
        </w:rPr>
        <w:t>s cieľom umožniť oddelenie a</w:t>
      </w:r>
      <w:r w:rsidR="001B0BBC" w:rsidRPr="00E74522">
        <w:rPr>
          <w:rFonts w:ascii="Arial" w:hAnsi="Arial" w:cs="Arial"/>
          <w:sz w:val="20"/>
          <w:szCs w:val="20"/>
        </w:rPr>
        <w:t> </w:t>
      </w:r>
      <w:r w:rsidR="000C0442" w:rsidRPr="00E74522">
        <w:rPr>
          <w:rFonts w:ascii="Arial" w:hAnsi="Arial" w:cs="Arial"/>
          <w:sz w:val="20"/>
          <w:szCs w:val="20"/>
        </w:rPr>
        <w:t>triedenie odstránených stavebných materiálov a stavebných odpadov</w:t>
      </w:r>
      <w:r w:rsidRPr="00E74522">
        <w:rPr>
          <w:rFonts w:ascii="Arial" w:hAnsi="Arial" w:cs="Arial"/>
          <w:sz w:val="20"/>
          <w:szCs w:val="20"/>
        </w:rPr>
        <w:t>,</w:t>
      </w:r>
      <w:r w:rsidR="009C12CA" w:rsidRPr="00E74522">
        <w:rPr>
          <w:rFonts w:ascii="Arial" w:hAnsi="Arial" w:cs="Arial"/>
          <w:sz w:val="20"/>
          <w:szCs w:val="20"/>
        </w:rPr>
        <w:t xml:space="preserve"> </w:t>
      </w:r>
    </w:p>
    <w:p w14:paraId="638A41B0" w14:textId="0878B29D" w:rsidR="00AF28E8" w:rsidRPr="00E74522" w:rsidRDefault="00AF28E8" w:rsidP="00B463BC">
      <w:pPr>
        <w:pStyle w:val="Odsekzoznamu"/>
        <w:numPr>
          <w:ilvl w:val="0"/>
          <w:numId w:val="19"/>
        </w:numPr>
        <w:tabs>
          <w:tab w:val="left" w:pos="284"/>
        </w:tabs>
        <w:spacing w:after="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74522">
        <w:rPr>
          <w:rFonts w:ascii="Arial" w:hAnsi="Arial" w:cs="Arial"/>
          <w:sz w:val="20"/>
          <w:szCs w:val="20"/>
        </w:rPr>
        <w:t>v projektovej dokumentácii</w:t>
      </w:r>
      <w:r w:rsidR="001E7A51" w:rsidRPr="00E74522">
        <w:rPr>
          <w:rFonts w:ascii="Arial" w:hAnsi="Arial" w:cs="Arial"/>
          <w:sz w:val="20"/>
          <w:szCs w:val="20"/>
        </w:rPr>
        <w:t xml:space="preserve"> </w:t>
      </w:r>
      <w:r w:rsidRPr="00E74522">
        <w:rPr>
          <w:rFonts w:ascii="Arial" w:hAnsi="Arial" w:cs="Arial"/>
          <w:sz w:val="20"/>
          <w:szCs w:val="20"/>
        </w:rPr>
        <w:t xml:space="preserve">uviesť </w:t>
      </w:r>
      <w:r w:rsidRPr="00E74522">
        <w:rPr>
          <w:rFonts w:ascii="Arial" w:hAnsi="Arial" w:cs="Arial"/>
          <w:b/>
          <w:bCs/>
          <w:sz w:val="20"/>
          <w:szCs w:val="20"/>
        </w:rPr>
        <w:t xml:space="preserve">výkaz odhadovanej výmery stavebných odpadov a odpadov z demolačných prác </w:t>
      </w:r>
      <w:r w:rsidRPr="00E74522">
        <w:rPr>
          <w:rFonts w:ascii="Arial" w:hAnsi="Arial" w:cs="Arial"/>
          <w:sz w:val="20"/>
          <w:szCs w:val="20"/>
        </w:rPr>
        <w:t>v rozsahu:</w:t>
      </w:r>
    </w:p>
    <w:p w14:paraId="4A06DDAB" w14:textId="3BD31789" w:rsidR="00AF28E8" w:rsidRPr="00E74522" w:rsidRDefault="007630A2" w:rsidP="005A656E">
      <w:pPr>
        <w:pStyle w:val="Odsekzoznamu"/>
        <w:numPr>
          <w:ilvl w:val="0"/>
          <w:numId w:val="7"/>
        </w:numPr>
        <w:ind w:left="426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</w:t>
      </w:r>
      <w:r w:rsidR="00AF28E8" w:rsidRPr="00E74522">
        <w:rPr>
          <w:rFonts w:ascii="Arial" w:hAnsi="Arial" w:cs="Arial"/>
          <w:sz w:val="20"/>
          <w:szCs w:val="20"/>
        </w:rPr>
        <w:t>ód odpadu podľa Katalógu odpadov,</w:t>
      </w:r>
    </w:p>
    <w:p w14:paraId="0472D612" w14:textId="62BBF15A" w:rsidR="00AF28E8" w:rsidRPr="00E74522" w:rsidRDefault="007630A2" w:rsidP="005A656E">
      <w:pPr>
        <w:pStyle w:val="Odsekzoznamu"/>
        <w:numPr>
          <w:ilvl w:val="0"/>
          <w:numId w:val="7"/>
        </w:numPr>
        <w:ind w:left="426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AF28E8" w:rsidRPr="00E74522">
        <w:rPr>
          <w:rFonts w:ascii="Arial" w:hAnsi="Arial" w:cs="Arial"/>
          <w:sz w:val="20"/>
          <w:szCs w:val="20"/>
        </w:rPr>
        <w:t>ázov odpadu,</w:t>
      </w:r>
    </w:p>
    <w:p w14:paraId="448B2810" w14:textId="766EBCD6" w:rsidR="00AF28E8" w:rsidRPr="00E74522" w:rsidRDefault="007630A2" w:rsidP="005A656E">
      <w:pPr>
        <w:pStyle w:val="Odsekzoznamu"/>
        <w:numPr>
          <w:ilvl w:val="0"/>
          <w:numId w:val="7"/>
        </w:numPr>
        <w:ind w:left="426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</w:t>
      </w:r>
      <w:r w:rsidR="00AF28E8" w:rsidRPr="00E74522">
        <w:rPr>
          <w:rFonts w:ascii="Arial" w:hAnsi="Arial" w:cs="Arial"/>
          <w:sz w:val="20"/>
          <w:szCs w:val="20"/>
        </w:rPr>
        <w:t>ategória odpadu,</w:t>
      </w:r>
    </w:p>
    <w:p w14:paraId="298CB825" w14:textId="761A32F9" w:rsidR="00AF28E8" w:rsidRPr="00E74522" w:rsidRDefault="007630A2" w:rsidP="005A656E">
      <w:pPr>
        <w:pStyle w:val="Odsekzoznamu"/>
        <w:numPr>
          <w:ilvl w:val="0"/>
          <w:numId w:val="7"/>
        </w:numPr>
        <w:ind w:left="426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AF28E8" w:rsidRPr="00E74522">
        <w:rPr>
          <w:rFonts w:ascii="Arial" w:hAnsi="Arial" w:cs="Arial"/>
          <w:sz w:val="20"/>
          <w:szCs w:val="20"/>
        </w:rPr>
        <w:t xml:space="preserve">redpokladaný </w:t>
      </w:r>
      <w:r w:rsidR="005216EC">
        <w:rPr>
          <w:rFonts w:ascii="Arial" w:hAnsi="Arial" w:cs="Arial"/>
          <w:sz w:val="20"/>
          <w:szCs w:val="20"/>
        </w:rPr>
        <w:t>kód zhodnotenia</w:t>
      </w:r>
      <w:r w:rsidR="00B9299F">
        <w:rPr>
          <w:rFonts w:ascii="Arial" w:hAnsi="Arial" w:cs="Arial"/>
          <w:sz w:val="20"/>
          <w:szCs w:val="20"/>
        </w:rPr>
        <w:t xml:space="preserve"> alebo </w:t>
      </w:r>
      <w:r w:rsidR="005216EC">
        <w:rPr>
          <w:rFonts w:ascii="Arial" w:hAnsi="Arial" w:cs="Arial"/>
          <w:sz w:val="20"/>
          <w:szCs w:val="20"/>
        </w:rPr>
        <w:t>zneškodnenia odpadu</w:t>
      </w:r>
      <w:r>
        <w:rPr>
          <w:rFonts w:ascii="Arial" w:hAnsi="Arial" w:cs="Arial"/>
          <w:sz w:val="20"/>
          <w:szCs w:val="20"/>
        </w:rPr>
        <w:t>,</w:t>
      </w:r>
    </w:p>
    <w:p w14:paraId="16811E1D" w14:textId="1784E9B7" w:rsidR="00AF28E8" w:rsidRPr="00E74522" w:rsidRDefault="007630A2" w:rsidP="005A656E">
      <w:pPr>
        <w:pStyle w:val="Odsekzoznamu"/>
        <w:numPr>
          <w:ilvl w:val="0"/>
          <w:numId w:val="7"/>
        </w:numPr>
        <w:ind w:left="426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AF28E8" w:rsidRPr="00E74522">
        <w:rPr>
          <w:rFonts w:ascii="Arial" w:hAnsi="Arial" w:cs="Arial"/>
          <w:sz w:val="20"/>
          <w:szCs w:val="20"/>
        </w:rPr>
        <w:t xml:space="preserve">redpokladané množstvo odpadu (pre </w:t>
      </w:r>
      <w:r>
        <w:rPr>
          <w:rFonts w:ascii="Arial" w:hAnsi="Arial" w:cs="Arial"/>
          <w:sz w:val="20"/>
          <w:szCs w:val="20"/>
        </w:rPr>
        <w:t>zhodnoteni</w:t>
      </w:r>
      <w:r w:rsidR="00B9299F">
        <w:rPr>
          <w:rFonts w:ascii="Arial" w:hAnsi="Arial" w:cs="Arial"/>
          <w:sz w:val="20"/>
          <w:szCs w:val="20"/>
        </w:rPr>
        <w:t>e a zneškodnenie</w:t>
      </w:r>
      <w:r w:rsidR="00AF28E8" w:rsidRPr="00E74522">
        <w:rPr>
          <w:rFonts w:ascii="Arial" w:hAnsi="Arial" w:cs="Arial"/>
          <w:sz w:val="20"/>
          <w:szCs w:val="20"/>
        </w:rPr>
        <w:t xml:space="preserve"> zvlášť). </w:t>
      </w:r>
    </w:p>
    <w:p w14:paraId="42D07A46" w14:textId="3788CFF0" w:rsidR="00CA09D7" w:rsidRPr="00F8545B" w:rsidRDefault="00BA25ED" w:rsidP="00E74522">
      <w:pPr>
        <w:spacing w:before="600" w:after="0"/>
        <w:jc w:val="center"/>
        <w:rPr>
          <w:rFonts w:ascii="Arial" w:hAnsi="Arial" w:cs="Arial"/>
          <w:sz w:val="24"/>
          <w:szCs w:val="24"/>
        </w:rPr>
      </w:pPr>
      <w:r w:rsidRPr="00795F0B">
        <w:rPr>
          <w:rFonts w:ascii="Arial" w:hAnsi="Arial" w:cs="Arial"/>
          <w:b/>
          <w:bCs/>
          <w:color w:val="0070C0"/>
          <w:sz w:val="24"/>
          <w:szCs w:val="24"/>
        </w:rPr>
        <w:t>Realizácia</w:t>
      </w:r>
      <w:r w:rsidR="00A430DB" w:rsidRPr="00795F0B">
        <w:rPr>
          <w:rFonts w:ascii="Arial" w:hAnsi="Arial" w:cs="Arial"/>
          <w:b/>
          <w:bCs/>
          <w:color w:val="0070C0"/>
          <w:sz w:val="24"/>
          <w:szCs w:val="24"/>
        </w:rPr>
        <w:t xml:space="preserve"> stavby</w:t>
      </w:r>
    </w:p>
    <w:p w14:paraId="21B8EA3D" w14:textId="28621BCD" w:rsidR="00444DB2" w:rsidRDefault="00DD79DB" w:rsidP="009F2C14">
      <w:pPr>
        <w:tabs>
          <w:tab w:val="left" w:pos="284"/>
        </w:tabs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Zhotoviteľ stavby je povinný</w:t>
      </w:r>
      <w:r w:rsidR="00E23BC7">
        <w:rPr>
          <w:rFonts w:ascii="Arial" w:hAnsi="Arial" w:cs="Arial"/>
          <w:sz w:val="20"/>
          <w:szCs w:val="20"/>
        </w:rPr>
        <w:t xml:space="preserve"> </w:t>
      </w:r>
      <w:r w:rsidR="00E23BC7" w:rsidRPr="00E7235B">
        <w:rPr>
          <w:rFonts w:ascii="Arial" w:hAnsi="Arial" w:cs="Arial"/>
          <w:sz w:val="20"/>
          <w:szCs w:val="20"/>
        </w:rPr>
        <w:t>rešpektovať zákon č. 79/2015 Z. z. o odpadoch a o zmene a doplnení niektorých predpiso</w:t>
      </w:r>
      <w:r w:rsidR="00E23BC7">
        <w:rPr>
          <w:rFonts w:ascii="Arial" w:hAnsi="Arial" w:cs="Arial"/>
          <w:sz w:val="20"/>
          <w:szCs w:val="20"/>
        </w:rPr>
        <w:t>v a to najmä, nie výlučne</w:t>
      </w:r>
      <w:r w:rsidR="00444DB2">
        <w:rPr>
          <w:rFonts w:ascii="Arial" w:hAnsi="Arial" w:cs="Arial"/>
          <w:sz w:val="20"/>
          <w:szCs w:val="20"/>
        </w:rPr>
        <w:t>:</w:t>
      </w:r>
    </w:p>
    <w:p w14:paraId="24BC6DC4" w14:textId="30E958A7" w:rsidR="00DD79DB" w:rsidRDefault="0009059F" w:rsidP="00785528">
      <w:pPr>
        <w:pStyle w:val="Odsekzoznamu"/>
        <w:numPr>
          <w:ilvl w:val="0"/>
          <w:numId w:val="12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5733D0">
        <w:rPr>
          <w:rFonts w:ascii="Arial" w:hAnsi="Arial" w:cs="Arial"/>
          <w:b/>
          <w:bCs/>
          <w:sz w:val="20"/>
          <w:szCs w:val="20"/>
        </w:rPr>
        <w:t>zabezp</w:t>
      </w:r>
      <w:r w:rsidR="006D69BA" w:rsidRPr="005733D0">
        <w:rPr>
          <w:rFonts w:ascii="Arial" w:hAnsi="Arial" w:cs="Arial"/>
          <w:b/>
          <w:bCs/>
          <w:sz w:val="20"/>
          <w:szCs w:val="20"/>
        </w:rPr>
        <w:t xml:space="preserve">ečiť roztriedenie, </w:t>
      </w:r>
      <w:r w:rsidR="00D0052E" w:rsidRPr="005733D0">
        <w:rPr>
          <w:rFonts w:ascii="Arial" w:hAnsi="Arial" w:cs="Arial"/>
          <w:b/>
          <w:bCs/>
          <w:sz w:val="20"/>
          <w:szCs w:val="20"/>
        </w:rPr>
        <w:t>nakládku, prepravu a odovzdanie ostatného a nebezpečného odpadu</w:t>
      </w:r>
      <w:r w:rsidR="00D0052E" w:rsidRPr="00444DB2">
        <w:rPr>
          <w:rFonts w:ascii="Arial" w:hAnsi="Arial" w:cs="Arial"/>
          <w:sz w:val="20"/>
          <w:szCs w:val="20"/>
        </w:rPr>
        <w:t xml:space="preserve"> </w:t>
      </w:r>
      <w:r w:rsidR="00AA1E43" w:rsidRPr="00444DB2">
        <w:rPr>
          <w:rFonts w:ascii="Arial" w:hAnsi="Arial" w:cs="Arial"/>
          <w:sz w:val="20"/>
          <w:szCs w:val="20"/>
        </w:rPr>
        <w:t xml:space="preserve">na ďalšie nakladanie výlučne </w:t>
      </w:r>
      <w:r w:rsidR="00AA1E43" w:rsidRPr="005733D0">
        <w:rPr>
          <w:rFonts w:ascii="Arial" w:hAnsi="Arial" w:cs="Arial"/>
          <w:b/>
          <w:bCs/>
          <w:sz w:val="20"/>
          <w:szCs w:val="20"/>
        </w:rPr>
        <w:t xml:space="preserve">u osôb </w:t>
      </w:r>
      <w:r w:rsidR="007A0FE4" w:rsidRPr="005733D0">
        <w:rPr>
          <w:rFonts w:ascii="Arial" w:hAnsi="Arial" w:cs="Arial"/>
          <w:b/>
          <w:bCs/>
          <w:sz w:val="20"/>
          <w:szCs w:val="20"/>
        </w:rPr>
        <w:t>oprávnených na nakladanie s odpadmi</w:t>
      </w:r>
      <w:r w:rsidR="007A0FE4" w:rsidRPr="00444DB2">
        <w:rPr>
          <w:rFonts w:ascii="Arial" w:hAnsi="Arial" w:cs="Arial"/>
          <w:sz w:val="20"/>
          <w:szCs w:val="20"/>
        </w:rPr>
        <w:t xml:space="preserve"> </w:t>
      </w:r>
      <w:r w:rsidR="006E66BC" w:rsidRPr="00444DB2">
        <w:rPr>
          <w:rFonts w:ascii="Arial" w:hAnsi="Arial" w:cs="Arial"/>
          <w:sz w:val="20"/>
          <w:szCs w:val="20"/>
        </w:rPr>
        <w:t xml:space="preserve">v zmysle </w:t>
      </w:r>
      <w:r w:rsidR="00E84EB5" w:rsidRPr="00444DB2">
        <w:rPr>
          <w:rFonts w:ascii="Arial" w:hAnsi="Arial" w:cs="Arial"/>
          <w:sz w:val="20"/>
          <w:szCs w:val="20"/>
        </w:rPr>
        <w:t>§</w:t>
      </w:r>
      <w:r w:rsidR="00305C62">
        <w:rPr>
          <w:rFonts w:ascii="Arial" w:hAnsi="Arial" w:cs="Arial"/>
          <w:sz w:val="20"/>
          <w:szCs w:val="20"/>
        </w:rPr>
        <w:t> </w:t>
      </w:r>
      <w:r w:rsidR="006E66BC" w:rsidRPr="00444DB2">
        <w:rPr>
          <w:rFonts w:ascii="Arial" w:hAnsi="Arial" w:cs="Arial"/>
          <w:sz w:val="20"/>
          <w:szCs w:val="20"/>
        </w:rPr>
        <w:t xml:space="preserve">14 ods. 1 </w:t>
      </w:r>
      <w:r w:rsidR="004F729E" w:rsidRPr="00444DB2">
        <w:rPr>
          <w:rFonts w:ascii="Arial" w:hAnsi="Arial" w:cs="Arial"/>
          <w:sz w:val="20"/>
          <w:szCs w:val="20"/>
        </w:rPr>
        <w:t xml:space="preserve">písm. e) </w:t>
      </w:r>
      <w:r w:rsidR="00290C89">
        <w:rPr>
          <w:rFonts w:ascii="Arial" w:hAnsi="Arial" w:cs="Arial"/>
          <w:sz w:val="20"/>
          <w:szCs w:val="20"/>
        </w:rPr>
        <w:t>zákona</w:t>
      </w:r>
      <w:r w:rsidR="004F729E" w:rsidRPr="00444DB2">
        <w:rPr>
          <w:rFonts w:ascii="Arial" w:hAnsi="Arial" w:cs="Arial"/>
          <w:sz w:val="20"/>
          <w:szCs w:val="20"/>
        </w:rPr>
        <w:t xml:space="preserve"> o</w:t>
      </w:r>
      <w:r w:rsidR="002260A1">
        <w:rPr>
          <w:rFonts w:ascii="Arial" w:hAnsi="Arial" w:cs="Arial"/>
          <w:sz w:val="20"/>
          <w:szCs w:val="20"/>
        </w:rPr>
        <w:t> </w:t>
      </w:r>
      <w:r w:rsidR="004F729E" w:rsidRPr="00444DB2">
        <w:rPr>
          <w:rFonts w:ascii="Arial" w:hAnsi="Arial" w:cs="Arial"/>
          <w:sz w:val="20"/>
          <w:szCs w:val="20"/>
        </w:rPr>
        <w:t>odpadoch</w:t>
      </w:r>
      <w:r w:rsidR="002260A1">
        <w:rPr>
          <w:rFonts w:ascii="Arial" w:hAnsi="Arial" w:cs="Arial"/>
          <w:sz w:val="20"/>
          <w:szCs w:val="20"/>
        </w:rPr>
        <w:t>,</w:t>
      </w:r>
    </w:p>
    <w:p w14:paraId="07823F74" w14:textId="44FBE271" w:rsidR="00E7235B" w:rsidRPr="00E7235B" w:rsidRDefault="002260A1" w:rsidP="00E7235B">
      <w:pPr>
        <w:pStyle w:val="Odsekzoznamu"/>
        <w:numPr>
          <w:ilvl w:val="0"/>
          <w:numId w:val="12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280684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zabezpečiť pred vznikom odpadov</w:t>
      </w:r>
      <w:r w:rsidRPr="00231741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odovzdávaných podľa </w:t>
      </w:r>
      <w:hyperlink r:id="rId9" w:anchor="paragraf-14.odsek-1.pismeno-e" w:tooltip="Odkaz na predpis alebo ustanovenie" w:history="1">
        <w:r w:rsidRPr="0008685F">
          <w:rPr>
            <w:rFonts w:ascii="Arial" w:eastAsia="Times New Roman" w:hAnsi="Arial" w:cs="Arial"/>
            <w:kern w:val="0"/>
            <w:sz w:val="20"/>
            <w:szCs w:val="20"/>
            <w:lang w:eastAsia="sk-SK"/>
            <w14:ligatures w14:val="none"/>
          </w:rPr>
          <w:t>§ 14 ods. 1 písm. e)</w:t>
        </w:r>
      </w:hyperlink>
      <w:r w:rsidR="00831DC2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, </w:t>
      </w:r>
      <w:r w:rsidRPr="001B67B8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preukázateľný zmluvný vzťah o fyzickom nakladaní</w:t>
      </w:r>
      <w:r w:rsidRPr="00231741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s nimi, uzatvorený minimálne v rozsahu určenom vykonávacím predpisom</w:t>
      </w:r>
      <w:r w:rsidR="0005090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(</w:t>
      </w:r>
      <w:r w:rsidR="0089081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§ 2 </w:t>
      </w:r>
      <w:r w:rsidR="00A215B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vyhlášk</w:t>
      </w:r>
      <w:r w:rsidR="0089081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y</w:t>
      </w:r>
      <w:r w:rsidR="00A215B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C27054">
        <w:rPr>
          <w:rFonts w:ascii="Arial" w:hAnsi="Arial" w:cs="Arial"/>
          <w:sz w:val="20"/>
          <w:szCs w:val="20"/>
        </w:rPr>
        <w:t xml:space="preserve">Ministerstva životného prostredia Slovenskej republiky </w:t>
      </w:r>
      <w:r w:rsidR="00A215B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č. 34</w:t>
      </w:r>
      <w:r w:rsidR="00C9606B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4/2022 Z. z</w:t>
      </w:r>
      <w:r w:rsidR="00C27054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. </w:t>
      </w:r>
      <w:r w:rsidR="00C27054" w:rsidRPr="00296B74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o stavebných odpadoch a odpadoch z</w:t>
      </w:r>
      <w:r w:rsidR="00C27054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 </w:t>
      </w:r>
      <w:r w:rsidR="00C27054" w:rsidRPr="00296B74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demolácií</w:t>
      </w:r>
      <w:r w:rsidR="00C27054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; ďalej len ako „</w:t>
      </w:r>
      <w:r w:rsidR="00C27054" w:rsidRPr="00626F92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 xml:space="preserve">vyhláška č. 344/2022 </w:t>
      </w:r>
      <w:r w:rsidR="00C27054" w:rsidRPr="00626F92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lastRenderedPageBreak/>
        <w:t>Z. z.</w:t>
      </w:r>
      <w:r w:rsidR="00C27054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“)</w:t>
      </w:r>
      <w:r w:rsidR="003A15B3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a </w:t>
      </w:r>
      <w:r w:rsidR="003A15B3" w:rsidRPr="00C87B20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 xml:space="preserve">kópiu </w:t>
      </w:r>
      <w:r w:rsidR="00DD4E52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 xml:space="preserve">zmluvy </w:t>
      </w:r>
      <w:r w:rsidR="003A15B3" w:rsidRPr="00C87B20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zaslať objednávateľovi</w:t>
      </w:r>
      <w:r w:rsidR="00FD387D" w:rsidRPr="00C87B20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 xml:space="preserve"> najneskôr do </w:t>
      </w:r>
      <w:r w:rsidR="0044549B" w:rsidRPr="0082369A">
        <w:rPr>
          <w:rFonts w:ascii="Arial" w:eastAsia="Times New Roman" w:hAnsi="Arial" w:cs="Arial"/>
          <w:b/>
          <w:bCs/>
          <w:kern w:val="0"/>
          <w:sz w:val="20"/>
          <w:szCs w:val="20"/>
          <w:highlight w:val="yellow"/>
          <w:lang w:eastAsia="sk-SK"/>
          <w14:ligatures w14:val="none"/>
        </w:rPr>
        <w:t>30</w:t>
      </w:r>
      <w:r w:rsidR="00FD387D" w:rsidRPr="00C87B20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 xml:space="preserve"> dní od odovzdania staveniska</w:t>
      </w:r>
      <w:r w:rsidR="00FD387D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FD387D" w:rsidRPr="00A0570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na </w:t>
      </w:r>
      <w:r w:rsidR="00E278E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e – </w:t>
      </w:r>
      <w:r w:rsidR="00FD387D" w:rsidRPr="00A0570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mail</w:t>
      </w:r>
      <w:r w:rsidR="00E278E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ovú </w:t>
      </w:r>
      <w:r w:rsidR="00E278EE" w:rsidRPr="00E278E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adresu</w:t>
      </w:r>
      <w:r w:rsidR="00FD387D" w:rsidRPr="00E278E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E278EE" w:rsidRPr="00F47E7F">
        <w:rPr>
          <w:rFonts w:ascii="Arial" w:hAnsi="Arial" w:cs="Arial"/>
          <w:sz w:val="20"/>
          <w:szCs w:val="20"/>
          <w:highlight w:val="yellow"/>
        </w:rPr>
        <w:t>[.]</w:t>
      </w:r>
      <w:r w:rsidR="00242F9A" w:rsidRPr="002806D8">
        <w:rPr>
          <w:rFonts w:ascii="Arial" w:hAnsi="Arial"/>
          <w:sz w:val="20"/>
        </w:rPr>
        <w:t xml:space="preserve"> </w:t>
      </w:r>
      <w:r w:rsidR="00B72B86" w:rsidRPr="002806D8">
        <w:rPr>
          <w:highlight w:val="yellow"/>
        </w:rPr>
        <w:t>(</w:t>
      </w:r>
      <w:r w:rsidR="00305C62" w:rsidRPr="0082369A">
        <w:rPr>
          <w:rFonts w:ascii="Arial" w:hAnsi="Arial"/>
          <w:kern w:val="0"/>
          <w:sz w:val="20"/>
          <w:highlight w:val="yellow"/>
          <w14:ligatures w14:val="none"/>
        </w:rPr>
        <w:t>kontaktn</w:t>
      </w:r>
      <w:r w:rsidR="00B72B86" w:rsidRPr="0082369A">
        <w:rPr>
          <w:rFonts w:ascii="Arial" w:hAnsi="Arial"/>
          <w:kern w:val="0"/>
          <w:sz w:val="20"/>
          <w:highlight w:val="yellow"/>
          <w14:ligatures w14:val="none"/>
        </w:rPr>
        <w:t>é</w:t>
      </w:r>
      <w:r w:rsidR="00305C62" w:rsidRPr="0082369A">
        <w:rPr>
          <w:rFonts w:ascii="Arial" w:hAnsi="Arial"/>
          <w:i/>
          <w:sz w:val="20"/>
          <w:highlight w:val="yellow"/>
        </w:rPr>
        <w:t>/zodpovedn</w:t>
      </w:r>
      <w:r w:rsidR="00B72B86" w:rsidRPr="0082369A">
        <w:rPr>
          <w:rFonts w:ascii="Arial" w:hAnsi="Arial"/>
          <w:i/>
          <w:sz w:val="20"/>
          <w:highlight w:val="yellow"/>
        </w:rPr>
        <w:t>é</w:t>
      </w:r>
      <w:r w:rsidR="00305C62" w:rsidRPr="0082369A">
        <w:rPr>
          <w:rFonts w:ascii="Arial" w:hAnsi="Arial"/>
          <w:i/>
          <w:sz w:val="20"/>
          <w:highlight w:val="yellow"/>
        </w:rPr>
        <w:t xml:space="preserve"> osob</w:t>
      </w:r>
      <w:r w:rsidR="00B72B86" w:rsidRPr="0082369A">
        <w:rPr>
          <w:rFonts w:ascii="Arial" w:hAnsi="Arial"/>
          <w:i/>
          <w:sz w:val="20"/>
          <w:highlight w:val="yellow"/>
        </w:rPr>
        <w:t>y</w:t>
      </w:r>
      <w:r w:rsidR="00305C62" w:rsidRPr="0082369A">
        <w:rPr>
          <w:rFonts w:ascii="Arial" w:hAnsi="Arial"/>
          <w:i/>
          <w:sz w:val="20"/>
          <w:highlight w:val="yellow"/>
        </w:rPr>
        <w:t xml:space="preserve"> v zmysle zmluvy</w:t>
      </w:r>
      <w:r w:rsidR="00305C62" w:rsidRPr="0082369A">
        <w:rPr>
          <w:rFonts w:ascii="Arial" w:hAnsi="Arial"/>
          <w:sz w:val="20"/>
          <w:highlight w:val="yellow"/>
        </w:rPr>
        <w:t>)</w:t>
      </w:r>
      <w:r w:rsidR="00382210" w:rsidRPr="002806D8">
        <w:rPr>
          <w:rFonts w:ascii="Arial" w:hAnsi="Arial"/>
          <w:kern w:val="0"/>
          <w:sz w:val="20"/>
          <w14:ligatures w14:val="none"/>
        </w:rPr>
        <w:t>,</w:t>
      </w:r>
      <w:r w:rsidR="00382210" w:rsidRPr="005272D3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7D56A5" w:rsidRPr="00231741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ab/>
      </w:r>
    </w:p>
    <w:p w14:paraId="3CC1965A" w14:textId="0F351C1A" w:rsidR="00466EE1" w:rsidRDefault="00093920" w:rsidP="001F7307">
      <w:pPr>
        <w:pStyle w:val="Odsekzoznamu"/>
        <w:numPr>
          <w:ilvl w:val="0"/>
          <w:numId w:val="12"/>
        </w:numPr>
        <w:tabs>
          <w:tab w:val="left" w:pos="284"/>
        </w:tabs>
        <w:spacing w:after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9413EB">
        <w:rPr>
          <w:rFonts w:ascii="Arial" w:hAnsi="Arial" w:cs="Arial"/>
          <w:b/>
          <w:bCs/>
          <w:sz w:val="20"/>
          <w:szCs w:val="20"/>
        </w:rPr>
        <w:t>v</w:t>
      </w:r>
      <w:r w:rsidR="009F2C14" w:rsidRPr="009413EB">
        <w:rPr>
          <w:rFonts w:ascii="Arial" w:hAnsi="Arial" w:cs="Arial"/>
          <w:b/>
          <w:bCs/>
          <w:sz w:val="20"/>
          <w:szCs w:val="20"/>
        </w:rPr>
        <w:t xml:space="preserve"> prípade </w:t>
      </w:r>
      <w:r w:rsidR="00331F45">
        <w:rPr>
          <w:rFonts w:ascii="Arial" w:hAnsi="Arial" w:cs="Arial"/>
          <w:b/>
          <w:bCs/>
          <w:sz w:val="20"/>
          <w:szCs w:val="20"/>
        </w:rPr>
        <w:t>demolačných prác</w:t>
      </w:r>
      <w:r w:rsidR="009F2C14" w:rsidRPr="009413EB">
        <w:rPr>
          <w:rFonts w:ascii="Arial" w:hAnsi="Arial" w:cs="Arial"/>
          <w:b/>
          <w:bCs/>
          <w:sz w:val="20"/>
          <w:szCs w:val="20"/>
        </w:rPr>
        <w:t xml:space="preserve"> </w:t>
      </w:r>
      <w:r w:rsidR="009F2C14" w:rsidRPr="00E033D3">
        <w:rPr>
          <w:rFonts w:ascii="Arial" w:hAnsi="Arial" w:cs="Arial"/>
          <w:b/>
          <w:bCs/>
          <w:sz w:val="20"/>
          <w:szCs w:val="20"/>
        </w:rPr>
        <w:t>určiť postupnosť demolačných činností</w:t>
      </w:r>
      <w:r w:rsidR="009F2C14" w:rsidRPr="00093920">
        <w:rPr>
          <w:rFonts w:ascii="Arial" w:hAnsi="Arial" w:cs="Arial"/>
          <w:sz w:val="20"/>
          <w:szCs w:val="20"/>
        </w:rPr>
        <w:t xml:space="preserve"> s cieľom umožniť oddelenie a triedenie odstránených stavebných materiálov a stavebných odpadov</w:t>
      </w:r>
      <w:r w:rsidR="00664449" w:rsidRPr="00093920">
        <w:rPr>
          <w:rFonts w:ascii="Arial" w:hAnsi="Arial" w:cs="Arial"/>
          <w:sz w:val="20"/>
          <w:szCs w:val="20"/>
        </w:rPr>
        <w:t xml:space="preserve"> (v zmysle prílohy č. 1 </w:t>
      </w:r>
      <w:r w:rsidR="00A20DEF" w:rsidRPr="00093920">
        <w:rPr>
          <w:rFonts w:ascii="Arial" w:hAnsi="Arial" w:cs="Arial"/>
          <w:sz w:val="20"/>
          <w:szCs w:val="20"/>
        </w:rPr>
        <w:t xml:space="preserve">vyhlášky </w:t>
      </w:r>
      <w:r w:rsidR="007E0E77">
        <w:rPr>
          <w:rFonts w:ascii="Arial" w:hAnsi="Arial" w:cs="Arial"/>
          <w:sz w:val="20"/>
          <w:szCs w:val="20"/>
        </w:rPr>
        <w:t>č.</w:t>
      </w:r>
      <w:r w:rsidR="007A2FA9">
        <w:rPr>
          <w:rFonts w:ascii="Arial" w:hAnsi="Arial" w:cs="Arial"/>
          <w:sz w:val="20"/>
          <w:szCs w:val="20"/>
        </w:rPr>
        <w:t xml:space="preserve"> </w:t>
      </w:r>
      <w:r w:rsidR="00A20DEF" w:rsidRPr="00093920">
        <w:rPr>
          <w:rFonts w:ascii="Arial" w:hAnsi="Arial" w:cs="Arial"/>
          <w:sz w:val="20"/>
          <w:szCs w:val="20"/>
        </w:rPr>
        <w:t>3</w:t>
      </w:r>
      <w:r w:rsidR="00B64463">
        <w:rPr>
          <w:rFonts w:ascii="Arial" w:hAnsi="Arial" w:cs="Arial"/>
          <w:sz w:val="20"/>
          <w:szCs w:val="20"/>
        </w:rPr>
        <w:t>44</w:t>
      </w:r>
      <w:r w:rsidR="00A20DEF" w:rsidRPr="00093920">
        <w:rPr>
          <w:rFonts w:ascii="Arial" w:hAnsi="Arial" w:cs="Arial"/>
          <w:sz w:val="20"/>
          <w:szCs w:val="20"/>
        </w:rPr>
        <w:t>/202</w:t>
      </w:r>
      <w:r w:rsidR="00B64463">
        <w:rPr>
          <w:rFonts w:ascii="Arial" w:hAnsi="Arial" w:cs="Arial"/>
          <w:sz w:val="20"/>
          <w:szCs w:val="20"/>
        </w:rPr>
        <w:t>2</w:t>
      </w:r>
      <w:r w:rsidR="00A20DEF" w:rsidRPr="00093920">
        <w:rPr>
          <w:rFonts w:ascii="Arial" w:hAnsi="Arial" w:cs="Arial"/>
          <w:sz w:val="20"/>
          <w:szCs w:val="20"/>
        </w:rPr>
        <w:t xml:space="preserve"> Z. z.</w:t>
      </w:r>
      <w:r w:rsidR="00664449" w:rsidRPr="00093920">
        <w:rPr>
          <w:rFonts w:ascii="Arial" w:hAnsi="Arial" w:cs="Arial"/>
          <w:sz w:val="20"/>
          <w:szCs w:val="20"/>
        </w:rPr>
        <w:t>)</w:t>
      </w:r>
      <w:r w:rsidR="00740F4D" w:rsidRPr="00093920">
        <w:rPr>
          <w:rFonts w:ascii="Arial" w:hAnsi="Arial" w:cs="Arial"/>
          <w:sz w:val="20"/>
          <w:szCs w:val="20"/>
        </w:rPr>
        <w:t xml:space="preserve"> </w:t>
      </w:r>
      <w:r w:rsidR="00B44A0C">
        <w:rPr>
          <w:rFonts w:ascii="Arial" w:hAnsi="Arial" w:cs="Arial"/>
          <w:sz w:val="20"/>
          <w:szCs w:val="20"/>
        </w:rPr>
        <w:t>a</w:t>
      </w:r>
      <w:r w:rsidR="00E033D3">
        <w:rPr>
          <w:rFonts w:ascii="Arial" w:hAnsi="Arial" w:cs="Arial"/>
          <w:sz w:val="20"/>
          <w:szCs w:val="20"/>
        </w:rPr>
        <w:t> </w:t>
      </w:r>
      <w:r w:rsidR="00A30ED4" w:rsidRPr="00E033D3">
        <w:rPr>
          <w:rFonts w:ascii="Arial" w:hAnsi="Arial" w:cs="Arial"/>
          <w:b/>
          <w:bCs/>
          <w:sz w:val="20"/>
          <w:szCs w:val="20"/>
        </w:rPr>
        <w:t>vypracovať</w:t>
      </w:r>
      <w:r w:rsidR="00E12DAA">
        <w:rPr>
          <w:rFonts w:ascii="Arial" w:hAnsi="Arial" w:cs="Arial"/>
          <w:b/>
          <w:bCs/>
          <w:sz w:val="20"/>
          <w:szCs w:val="20"/>
        </w:rPr>
        <w:t>:</w:t>
      </w:r>
    </w:p>
    <w:p w14:paraId="257E1F73" w14:textId="7411C1C7" w:rsidR="00881514" w:rsidRDefault="00A30ED4" w:rsidP="00466EE1">
      <w:pPr>
        <w:pStyle w:val="Odsekzoznamu"/>
        <w:numPr>
          <w:ilvl w:val="1"/>
          <w:numId w:val="13"/>
        </w:numPr>
        <w:tabs>
          <w:tab w:val="left" w:pos="284"/>
        </w:tabs>
        <w:spacing w:after="120"/>
        <w:ind w:left="709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2F4664" w:rsidRPr="00E12DAA">
        <w:rPr>
          <w:rFonts w:ascii="Arial" w:hAnsi="Arial" w:cs="Arial"/>
          <w:b/>
          <w:bCs/>
          <w:sz w:val="20"/>
          <w:szCs w:val="20"/>
        </w:rPr>
        <w:t>„</w:t>
      </w:r>
      <w:r w:rsidR="002F4664" w:rsidRPr="00466EE1">
        <w:rPr>
          <w:rFonts w:ascii="Arial" w:hAnsi="Arial" w:cs="Arial"/>
          <w:b/>
          <w:bCs/>
          <w:sz w:val="20"/>
          <w:szCs w:val="20"/>
        </w:rPr>
        <w:t xml:space="preserve">Ohlásenie </w:t>
      </w:r>
      <w:r w:rsidR="009A3E5D" w:rsidRPr="00466EE1">
        <w:rPr>
          <w:rFonts w:ascii="Arial" w:hAnsi="Arial" w:cs="Arial"/>
          <w:b/>
          <w:bCs/>
          <w:sz w:val="20"/>
          <w:szCs w:val="20"/>
        </w:rPr>
        <w:t xml:space="preserve">pred realizáciou demolačných prác“ </w:t>
      </w:r>
      <w:r w:rsidR="007A2FA9">
        <w:rPr>
          <w:rFonts w:ascii="Arial" w:hAnsi="Arial" w:cs="Arial"/>
          <w:sz w:val="20"/>
          <w:szCs w:val="20"/>
        </w:rPr>
        <w:t>podľa prílohy č. 2 vyhlášky č.</w:t>
      </w:r>
      <w:r w:rsidR="00B27013">
        <w:rPr>
          <w:rFonts w:ascii="Arial" w:hAnsi="Arial" w:cs="Arial"/>
          <w:sz w:val="20"/>
          <w:szCs w:val="20"/>
        </w:rPr>
        <w:t> </w:t>
      </w:r>
      <w:r w:rsidR="006D071F">
        <w:rPr>
          <w:rFonts w:ascii="Arial" w:hAnsi="Arial" w:cs="Arial"/>
          <w:sz w:val="20"/>
          <w:szCs w:val="20"/>
        </w:rPr>
        <w:t xml:space="preserve">344/2022 Z. z. </w:t>
      </w:r>
      <w:r w:rsidR="007375CE">
        <w:rPr>
          <w:rFonts w:ascii="Arial" w:hAnsi="Arial" w:cs="Arial"/>
          <w:sz w:val="20"/>
          <w:szCs w:val="20"/>
        </w:rPr>
        <w:t xml:space="preserve">a doručiť ho objednávateľovi </w:t>
      </w:r>
      <w:r w:rsidR="008A0600">
        <w:rPr>
          <w:rFonts w:ascii="Arial" w:hAnsi="Arial" w:cs="Arial"/>
          <w:sz w:val="20"/>
          <w:szCs w:val="20"/>
        </w:rPr>
        <w:t xml:space="preserve">na </w:t>
      </w:r>
      <w:r w:rsidR="008D46FC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e – </w:t>
      </w:r>
      <w:r w:rsidR="008D46FC" w:rsidRPr="00A0570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mail</w:t>
      </w:r>
      <w:r w:rsidR="008D46FC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ovú </w:t>
      </w:r>
      <w:r w:rsidR="008D46FC" w:rsidRPr="00E278E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adresu </w:t>
      </w:r>
      <w:r w:rsidR="008D46FC" w:rsidRPr="00503D9B">
        <w:rPr>
          <w:rFonts w:ascii="Arial" w:hAnsi="Arial" w:cs="Arial"/>
          <w:sz w:val="20"/>
          <w:szCs w:val="20"/>
          <w:highlight w:val="yellow"/>
        </w:rPr>
        <w:t>[.]</w:t>
      </w:r>
      <w:r w:rsidR="008A0600" w:rsidRPr="002806D8">
        <w:rPr>
          <w:rFonts w:ascii="Arial" w:hAnsi="Arial"/>
          <w:sz w:val="20"/>
        </w:rPr>
        <w:t xml:space="preserve"> </w:t>
      </w:r>
      <w:r w:rsidR="008A0600">
        <w:rPr>
          <w:rFonts w:ascii="Arial" w:hAnsi="Arial" w:cs="Arial"/>
          <w:sz w:val="20"/>
          <w:szCs w:val="20"/>
        </w:rPr>
        <w:t xml:space="preserve">najneskôr </w:t>
      </w:r>
      <w:r w:rsidR="00306289">
        <w:rPr>
          <w:rFonts w:ascii="Arial" w:hAnsi="Arial" w:cs="Arial"/>
          <w:sz w:val="20"/>
          <w:szCs w:val="20"/>
        </w:rPr>
        <w:t xml:space="preserve">7 pracovných dní pred realizáciou demolačných prác, </w:t>
      </w:r>
    </w:p>
    <w:p w14:paraId="58F1E645" w14:textId="7E5448A3" w:rsidR="00A22B7B" w:rsidRDefault="00E12DAA" w:rsidP="00941F85">
      <w:pPr>
        <w:pStyle w:val="Odsekzoznamu"/>
        <w:numPr>
          <w:ilvl w:val="1"/>
          <w:numId w:val="13"/>
        </w:numPr>
        <w:tabs>
          <w:tab w:val="left" w:pos="284"/>
        </w:tabs>
        <w:spacing w:after="120"/>
        <w:ind w:left="709" w:hanging="142"/>
        <w:contextualSpacing w:val="0"/>
        <w:jc w:val="both"/>
        <w:rPr>
          <w:rFonts w:ascii="Arial" w:hAnsi="Arial" w:cs="Arial"/>
          <w:sz w:val="20"/>
          <w:szCs w:val="20"/>
        </w:rPr>
      </w:pPr>
      <w:r w:rsidRPr="000843A4">
        <w:rPr>
          <w:rFonts w:ascii="Arial" w:hAnsi="Arial" w:cs="Arial"/>
          <w:b/>
          <w:bCs/>
          <w:sz w:val="20"/>
          <w:szCs w:val="20"/>
        </w:rPr>
        <w:t>„Ohlásenie po realizáci</w:t>
      </w:r>
      <w:r w:rsidR="00DB5B5F">
        <w:rPr>
          <w:rFonts w:ascii="Arial" w:hAnsi="Arial" w:cs="Arial"/>
          <w:b/>
          <w:bCs/>
          <w:sz w:val="20"/>
          <w:szCs w:val="20"/>
        </w:rPr>
        <w:t>i</w:t>
      </w:r>
      <w:r w:rsidRPr="000843A4">
        <w:rPr>
          <w:rFonts w:ascii="Arial" w:hAnsi="Arial" w:cs="Arial"/>
          <w:b/>
          <w:bCs/>
          <w:sz w:val="20"/>
          <w:szCs w:val="20"/>
        </w:rPr>
        <w:t xml:space="preserve"> demolačných prác“ </w:t>
      </w:r>
      <w:r w:rsidRPr="000843A4">
        <w:rPr>
          <w:rFonts w:ascii="Arial" w:hAnsi="Arial" w:cs="Arial"/>
          <w:sz w:val="20"/>
          <w:szCs w:val="20"/>
        </w:rPr>
        <w:t xml:space="preserve">podľa prílohy č. </w:t>
      </w:r>
      <w:r w:rsidR="008F7834" w:rsidRPr="000843A4">
        <w:rPr>
          <w:rFonts w:ascii="Arial" w:hAnsi="Arial" w:cs="Arial"/>
          <w:sz w:val="20"/>
          <w:szCs w:val="20"/>
        </w:rPr>
        <w:t>3</w:t>
      </w:r>
      <w:r w:rsidRPr="000843A4">
        <w:rPr>
          <w:rFonts w:ascii="Arial" w:hAnsi="Arial" w:cs="Arial"/>
          <w:sz w:val="20"/>
          <w:szCs w:val="20"/>
        </w:rPr>
        <w:t xml:space="preserve"> vyhlášky č. 344/2022 Z. z. a doručiť ho objednávateľovi na </w:t>
      </w:r>
      <w:r w:rsidR="00DA47C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e – </w:t>
      </w:r>
      <w:r w:rsidR="00DA47CE" w:rsidRPr="00A0570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mail</w:t>
      </w:r>
      <w:r w:rsidR="00DA47C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ovú </w:t>
      </w:r>
      <w:r w:rsidR="00DA47CE" w:rsidRPr="00E278E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adresu </w:t>
      </w:r>
      <w:r w:rsidR="00DA47CE" w:rsidRPr="00503D9B">
        <w:rPr>
          <w:rFonts w:ascii="Arial" w:hAnsi="Arial" w:cs="Arial"/>
          <w:sz w:val="20"/>
          <w:szCs w:val="20"/>
          <w:highlight w:val="yellow"/>
        </w:rPr>
        <w:t>[.]</w:t>
      </w:r>
      <w:r w:rsidRPr="000843A4">
        <w:rPr>
          <w:rFonts w:ascii="Arial" w:hAnsi="Arial" w:cs="Arial"/>
          <w:sz w:val="20"/>
          <w:szCs w:val="20"/>
        </w:rPr>
        <w:t xml:space="preserve"> najneskôr </w:t>
      </w:r>
      <w:r w:rsidR="008518EE" w:rsidRPr="000843A4">
        <w:rPr>
          <w:rFonts w:ascii="Arial" w:hAnsi="Arial" w:cs="Arial"/>
          <w:sz w:val="20"/>
          <w:szCs w:val="20"/>
        </w:rPr>
        <w:t>80</w:t>
      </w:r>
      <w:r w:rsidR="00D84232" w:rsidRPr="000843A4">
        <w:rPr>
          <w:rFonts w:ascii="Arial" w:hAnsi="Arial" w:cs="Arial"/>
          <w:sz w:val="20"/>
          <w:szCs w:val="20"/>
        </w:rPr>
        <w:t xml:space="preserve"> </w:t>
      </w:r>
      <w:r w:rsidRPr="000843A4">
        <w:rPr>
          <w:rFonts w:ascii="Arial" w:hAnsi="Arial" w:cs="Arial"/>
          <w:sz w:val="20"/>
          <w:szCs w:val="20"/>
        </w:rPr>
        <w:t xml:space="preserve">dní </w:t>
      </w:r>
      <w:r w:rsidR="002A0973" w:rsidRPr="000843A4">
        <w:rPr>
          <w:rFonts w:ascii="Arial" w:hAnsi="Arial" w:cs="Arial"/>
          <w:sz w:val="20"/>
          <w:szCs w:val="20"/>
        </w:rPr>
        <w:t>po</w:t>
      </w:r>
      <w:r w:rsidR="008B59C1">
        <w:rPr>
          <w:rFonts w:ascii="Arial" w:hAnsi="Arial" w:cs="Arial"/>
          <w:sz w:val="20"/>
          <w:szCs w:val="20"/>
        </w:rPr>
        <w:t> </w:t>
      </w:r>
      <w:r w:rsidRPr="000843A4">
        <w:rPr>
          <w:rFonts w:ascii="Arial" w:hAnsi="Arial" w:cs="Arial"/>
          <w:sz w:val="20"/>
          <w:szCs w:val="20"/>
        </w:rPr>
        <w:t>realizáci</w:t>
      </w:r>
      <w:r w:rsidR="002A0973" w:rsidRPr="000843A4">
        <w:rPr>
          <w:rFonts w:ascii="Arial" w:hAnsi="Arial" w:cs="Arial"/>
          <w:sz w:val="20"/>
          <w:szCs w:val="20"/>
        </w:rPr>
        <w:t>i</w:t>
      </w:r>
      <w:r w:rsidRPr="000843A4">
        <w:rPr>
          <w:rFonts w:ascii="Arial" w:hAnsi="Arial" w:cs="Arial"/>
          <w:sz w:val="20"/>
          <w:szCs w:val="20"/>
        </w:rPr>
        <w:t xml:space="preserve"> demolačných prác</w:t>
      </w:r>
      <w:r w:rsidR="000843A4" w:rsidRPr="000843A4">
        <w:rPr>
          <w:rFonts w:ascii="Arial" w:hAnsi="Arial" w:cs="Arial"/>
          <w:sz w:val="20"/>
          <w:szCs w:val="20"/>
        </w:rPr>
        <w:t>,</w:t>
      </w:r>
    </w:p>
    <w:p w14:paraId="7DA7B423" w14:textId="1E45DE73" w:rsidR="00941F85" w:rsidRPr="00653D58" w:rsidRDefault="00941F85" w:rsidP="001D589E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2905E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stavebné odpady a odpady z demolácií </w:t>
      </w:r>
      <w:r w:rsidRPr="008E7FF7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prednostne materiálovo zhodnotiť</w:t>
      </w:r>
      <w:r w:rsidRPr="002905E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a výstup z</w:t>
      </w:r>
      <w:r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 </w:t>
      </w:r>
      <w:r w:rsidRPr="002905E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recyklácie realizovaný v mieste vzniku prednostne </w:t>
      </w:r>
      <w:r w:rsidRPr="00E70069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využiť pri svojej činnosti</w:t>
      </w:r>
      <w:r w:rsidRPr="002905E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, ak to technické, </w:t>
      </w:r>
      <w:r w:rsidRPr="00DC22D2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ekonomické a</w:t>
      </w:r>
      <w:r w:rsidR="00653D58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 </w:t>
      </w:r>
      <w:r w:rsidRPr="00DC22D2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organizačné podmienky dovoľujú</w:t>
      </w:r>
      <w:r w:rsidR="00653D58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</w:t>
      </w:r>
    </w:p>
    <w:p w14:paraId="139ACBE7" w14:textId="77777777" w:rsidR="00686E1E" w:rsidRPr="00686E1E" w:rsidRDefault="00F85555" w:rsidP="001D589E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035514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stavebné odpady</w:t>
      </w:r>
      <w:r w:rsidRPr="00035514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vznikajúce pri výstavbe, údržbe, rekonštrukcii alebo demolácii </w:t>
      </w:r>
      <w:r w:rsidRPr="00035514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komunikácií</w:t>
      </w:r>
      <w:r w:rsidRPr="00035514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Pr="00035514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prednostne materiálovo zhodnotiť pri výstavbe, rekonštrukcii alebo údržbe komunikácií</w:t>
      </w:r>
      <w:r w:rsidR="00686E1E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,</w:t>
      </w:r>
    </w:p>
    <w:p w14:paraId="7F40622E" w14:textId="77777777" w:rsidR="00E921B6" w:rsidRDefault="00E921B6" w:rsidP="00E921B6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093920">
        <w:rPr>
          <w:rFonts w:ascii="Arial" w:hAnsi="Arial" w:cs="Arial"/>
          <w:b/>
          <w:bCs/>
          <w:sz w:val="20"/>
          <w:szCs w:val="20"/>
        </w:rPr>
        <w:t>pripraviť na opätovné použitie, recykláciu a iné materiálové zhodnotenie</w:t>
      </w:r>
      <w:r w:rsidRPr="00093920">
        <w:rPr>
          <w:rFonts w:ascii="Arial" w:hAnsi="Arial" w:cs="Arial"/>
          <w:sz w:val="20"/>
          <w:szCs w:val="20"/>
        </w:rPr>
        <w:t xml:space="preserve">, a to vrátane činnosti spätného zasypávania, pri ktorých sa využije odpad, ako náhrada za iné materiály, </w:t>
      </w:r>
      <w:r w:rsidRPr="00093920">
        <w:rPr>
          <w:rFonts w:ascii="Arial" w:hAnsi="Arial" w:cs="Arial"/>
          <w:b/>
          <w:bCs/>
          <w:sz w:val="20"/>
          <w:szCs w:val="20"/>
        </w:rPr>
        <w:t>minimálne 70 % hmotnosti stavebného odpadu a odpadu z demolácií</w:t>
      </w:r>
      <w:r w:rsidRPr="00093920">
        <w:rPr>
          <w:rFonts w:ascii="Arial" w:hAnsi="Arial" w:cs="Arial"/>
          <w:sz w:val="20"/>
          <w:szCs w:val="20"/>
        </w:rPr>
        <w:t xml:space="preserve"> vyprodukovaného pri realizácii stavby nad 300 m</w:t>
      </w:r>
      <w:r w:rsidRPr="00093920">
        <w:rPr>
          <w:rFonts w:ascii="Arial" w:hAnsi="Arial" w:cs="Arial"/>
          <w:sz w:val="20"/>
          <w:szCs w:val="20"/>
          <w:vertAlign w:val="superscript"/>
        </w:rPr>
        <w:t>2</w:t>
      </w:r>
      <w:r w:rsidRPr="00093920">
        <w:rPr>
          <w:rFonts w:ascii="Arial" w:hAnsi="Arial" w:cs="Arial"/>
          <w:sz w:val="20"/>
          <w:szCs w:val="20"/>
        </w:rPr>
        <w:t xml:space="preserve"> alebo demolácii, neznečisteného škodlivinami (tzn. okrem nebezpečných odpadov a odpadu kat. č. 17 05 04),</w:t>
      </w:r>
    </w:p>
    <w:p w14:paraId="3614FCC0" w14:textId="6F46A916" w:rsidR="00A71AF1" w:rsidRPr="00CC7978" w:rsidRDefault="005E3E5A" w:rsidP="00CC60FB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CC7978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zasielať objednávateľovi</w:t>
      </w:r>
      <w:r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pravidelne, </w:t>
      </w:r>
      <w:r w:rsidRPr="002806D8">
        <w:rPr>
          <w:rFonts w:ascii="Arial" w:hAnsi="Arial"/>
          <w:kern w:val="0"/>
          <w:sz w:val="20"/>
          <w14:ligatures w14:val="none"/>
        </w:rPr>
        <w:t xml:space="preserve">minimálne raz </w:t>
      </w:r>
      <w:r w:rsidR="009D0DAC" w:rsidRPr="002806D8">
        <w:rPr>
          <w:rFonts w:ascii="Arial" w:hAnsi="Arial"/>
          <w:kern w:val="0"/>
          <w:sz w:val="20"/>
          <w14:ligatures w14:val="none"/>
        </w:rPr>
        <w:t>za mesiac</w:t>
      </w:r>
      <w:r w:rsidR="00125A79" w:rsidRPr="002806D8">
        <w:rPr>
          <w:rFonts w:ascii="Arial" w:hAnsi="Arial"/>
          <w:kern w:val="0"/>
          <w:sz w:val="20"/>
          <w14:ligatures w14:val="none"/>
        </w:rPr>
        <w:t xml:space="preserve"> (</w:t>
      </w:r>
      <w:r w:rsidR="00F80E6C" w:rsidRPr="002806D8">
        <w:rPr>
          <w:rFonts w:ascii="Arial" w:hAnsi="Arial"/>
          <w:i/>
          <w:kern w:val="0"/>
          <w:sz w:val="20"/>
          <w14:ligatures w14:val="none"/>
        </w:rPr>
        <w:t xml:space="preserve">alebo </w:t>
      </w:r>
      <w:r w:rsidR="00573606" w:rsidRPr="002806D8">
        <w:rPr>
          <w:rFonts w:ascii="Arial" w:hAnsi="Arial"/>
          <w:i/>
          <w:kern w:val="0"/>
          <w:sz w:val="20"/>
          <w14:ligatures w14:val="none"/>
        </w:rPr>
        <w:t>ku fakturácii</w:t>
      </w:r>
      <w:r w:rsidR="00B72B86" w:rsidRPr="002806D8">
        <w:rPr>
          <w:rFonts w:ascii="Arial" w:hAnsi="Arial"/>
          <w:i/>
          <w:kern w:val="0"/>
          <w:sz w:val="20"/>
          <w14:ligatures w14:val="none"/>
        </w:rPr>
        <w:t xml:space="preserve"> v zmysle dohody na odovzdávacom </w:t>
      </w:r>
      <w:r w:rsidR="00206695" w:rsidRPr="002806D8">
        <w:rPr>
          <w:rFonts w:ascii="Arial" w:hAnsi="Arial"/>
          <w:i/>
          <w:kern w:val="0"/>
          <w:sz w:val="20"/>
          <w14:ligatures w14:val="none"/>
        </w:rPr>
        <w:t xml:space="preserve">a </w:t>
      </w:r>
      <w:r w:rsidR="00B72B86" w:rsidRPr="002806D8">
        <w:rPr>
          <w:rFonts w:ascii="Arial" w:hAnsi="Arial"/>
          <w:i/>
          <w:kern w:val="0"/>
          <w:sz w:val="20"/>
          <w14:ligatures w14:val="none"/>
        </w:rPr>
        <w:t>preberacom konaní staveniska</w:t>
      </w:r>
      <w:r w:rsidR="00125A79" w:rsidRPr="00F47E7F">
        <w:rPr>
          <w:rFonts w:ascii="Arial" w:eastAsia="Times New Roman" w:hAnsi="Arial" w:cs="Arial"/>
          <w:kern w:val="0"/>
          <w:sz w:val="20"/>
          <w:szCs w:val="20"/>
          <w:highlight w:val="yellow"/>
          <w:lang w:eastAsia="sk-SK"/>
          <w14:ligatures w14:val="none"/>
        </w:rPr>
        <w:t>)</w:t>
      </w:r>
      <w:r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Pr="002806D8">
        <w:rPr>
          <w:rFonts w:ascii="Arial" w:hAnsi="Arial"/>
          <w:kern w:val="0"/>
          <w:sz w:val="20"/>
          <w14:ligatures w14:val="none"/>
        </w:rPr>
        <w:t>na</w:t>
      </w:r>
      <w:r w:rsidR="008B59C1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 </w:t>
      </w:r>
      <w:r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adresu</w:t>
      </w:r>
      <w:r w:rsidR="00F96C73" w:rsidRPr="002806D8">
        <w:rPr>
          <w:rFonts w:ascii="Arial" w:hAnsi="Arial"/>
          <w:sz w:val="20"/>
        </w:rPr>
        <w:t xml:space="preserve"> </w:t>
      </w:r>
      <w:r w:rsidR="000E03C1" w:rsidRPr="00503D9B">
        <w:rPr>
          <w:rFonts w:ascii="Arial" w:hAnsi="Arial" w:cs="Arial"/>
          <w:sz w:val="20"/>
          <w:szCs w:val="20"/>
          <w:highlight w:val="yellow"/>
        </w:rPr>
        <w:t>[.]</w:t>
      </w:r>
      <w:r w:rsidR="00B72B86" w:rsidRPr="00B72B86">
        <w:rPr>
          <w:rFonts w:ascii="Arial" w:hAnsi="Arial" w:cs="Arial"/>
          <w:sz w:val="20"/>
          <w:szCs w:val="20"/>
        </w:rPr>
        <w:t>,</w:t>
      </w:r>
      <w:r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587C98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potvrdenia týkajúce sa nakladania s</w:t>
      </w:r>
      <w:r w:rsidR="00D65F13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 </w:t>
      </w:r>
      <w:r w:rsidR="00587C98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odpadom</w:t>
      </w:r>
      <w:r w:rsidR="00D65F13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–</w:t>
      </w:r>
      <w:r w:rsidR="00BF141D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D65F13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D65F13" w:rsidRPr="00CC7978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vážne lístky</w:t>
      </w:r>
      <w:r w:rsidR="00BF141D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 xml:space="preserve"> </w:t>
      </w:r>
      <w:r w:rsidR="00BF141D" w:rsidRPr="00BF141D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(</w:t>
      </w:r>
      <w:r w:rsidR="00BF141D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fotokópie</w:t>
      </w:r>
      <w:r w:rsidR="00033F5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 originály dokladovať najneskôr k termínu preberania diela</w:t>
      </w:r>
      <w:r w:rsidR="00BF141D" w:rsidRPr="00BF141D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)</w:t>
      </w:r>
      <w:r w:rsidR="00033F5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</w:t>
      </w:r>
      <w:r w:rsidR="00D65F13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ktoré musia obsahovať nasledovné údaje: </w:t>
      </w:r>
    </w:p>
    <w:p w14:paraId="44A14377" w14:textId="344671FC" w:rsidR="00467440" w:rsidRPr="00467440" w:rsidRDefault="00467440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číslo (identifikátor) vážneho lístku,</w:t>
      </w:r>
    </w:p>
    <w:p w14:paraId="6376C529" w14:textId="79B234D2" w:rsidR="00CC7978" w:rsidRPr="002B653F" w:rsidRDefault="00CA1452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identifikácia pôvodcu odpadu,</w:t>
      </w:r>
    </w:p>
    <w:p w14:paraId="6B17F327" w14:textId="54B4A732" w:rsidR="00CA1452" w:rsidRPr="002B653F" w:rsidRDefault="00CA1452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identifikácia stavby, z ktorej odpad pochádza,</w:t>
      </w:r>
    </w:p>
    <w:p w14:paraId="38F3A2B6" w14:textId="4E92983F" w:rsidR="001644E4" w:rsidRPr="002B653F" w:rsidRDefault="006E6E66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identifikácia </w:t>
      </w:r>
      <w:r w:rsidR="004627AA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spoločnosti</w:t>
      </w:r>
      <w:r w:rsidR="0062142C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oprávnenej na nakladanie s odpadom</w:t>
      </w:r>
      <w:r w:rsidR="004627AA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 ktorá odpad preberá</w:t>
      </w:r>
      <w:r w:rsidR="00C97737">
        <w:rPr>
          <w:rFonts w:ascii="Arial" w:eastAsia="Times New Roman" w:hAnsi="Arial" w:cs="Arial"/>
          <w:kern w:val="0"/>
          <w:sz w:val="20"/>
          <w:szCs w:val="20"/>
          <w:vertAlign w:val="superscript"/>
          <w:lang w:eastAsia="sk-SK"/>
          <w14:ligatures w14:val="none"/>
        </w:rPr>
        <w:t>1</w:t>
      </w:r>
      <w:r w:rsidR="001644E4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</w:t>
      </w:r>
    </w:p>
    <w:p w14:paraId="6F445ECF" w14:textId="5A0C0A6F" w:rsidR="00CA1452" w:rsidRPr="002B653F" w:rsidRDefault="001644E4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katalógové číslo odpadu</w:t>
      </w:r>
      <w:r w:rsidR="006443E3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, názov odpadu, kategória odpadu, </w:t>
      </w:r>
      <w:r w:rsidR="004627AA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</w:p>
    <w:p w14:paraId="6D3A3364" w14:textId="79F40177" w:rsidR="0048490F" w:rsidRPr="002B653F" w:rsidRDefault="0048490F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množstvo odpadu,</w:t>
      </w:r>
    </w:p>
    <w:p w14:paraId="2C4909E7" w14:textId="249097FA" w:rsidR="009B3405" w:rsidRPr="00D30B98" w:rsidRDefault="381BCF33" w:rsidP="5E56465E">
      <w:pPr>
        <w:pStyle w:val="Odsekzoznamu"/>
        <w:numPr>
          <w:ilvl w:val="1"/>
          <w:numId w:val="15"/>
        </w:numPr>
        <w:tabs>
          <w:tab w:val="left" w:pos="284"/>
        </w:tabs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kód</w:t>
      </w:r>
      <w:r w:rsidR="0048490F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zhodnotenia alebo zneškodnenia odpadu</w:t>
      </w:r>
      <w:r w:rsidR="5962B119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</w:t>
      </w:r>
    </w:p>
    <w:p w14:paraId="2E7CC3FF" w14:textId="61624F04" w:rsidR="009B3405" w:rsidRPr="00D30B98" w:rsidRDefault="0048490F" w:rsidP="002C4F2C">
      <w:pPr>
        <w:pStyle w:val="Odsekzoznamu"/>
        <w:numPr>
          <w:ilvl w:val="1"/>
          <w:numId w:val="15"/>
        </w:numPr>
        <w:tabs>
          <w:tab w:val="left" w:pos="284"/>
        </w:tabs>
        <w:spacing w:after="120"/>
        <w:ind w:left="568" w:hanging="284"/>
        <w:contextualSpacing w:val="0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dátum odovzdania odpadu. </w:t>
      </w:r>
    </w:p>
    <w:p w14:paraId="14371B22" w14:textId="0CC07D1C" w:rsidR="00480419" w:rsidRPr="00A71AF1" w:rsidRDefault="00881CCB" w:rsidP="00CC60FB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9475EF">
        <w:rPr>
          <w:rFonts w:ascii="Arial" w:hAnsi="Arial" w:cs="Arial"/>
          <w:sz w:val="20"/>
          <w:szCs w:val="20"/>
          <w:shd w:val="clear" w:color="auto" w:fill="FFFFFF"/>
          <w:vertAlign w:val="superscript"/>
        </w:rPr>
        <w:t>1</w:t>
      </w:r>
      <w:r w:rsidR="00220CE2" w:rsidRPr="009475EF">
        <w:rPr>
          <w:rFonts w:ascii="Arial" w:hAnsi="Arial" w:cs="Arial"/>
          <w:b/>
          <w:bCs/>
          <w:sz w:val="20"/>
          <w:szCs w:val="20"/>
          <w:shd w:val="clear" w:color="auto" w:fill="FFFFFF"/>
        </w:rPr>
        <w:t>odovzdať</w:t>
      </w:r>
      <w:r w:rsidR="00220CE2" w:rsidRPr="00881CCB">
        <w:rPr>
          <w:rFonts w:ascii="Arial" w:hAnsi="Arial" w:cs="Arial"/>
          <w:sz w:val="20"/>
          <w:szCs w:val="20"/>
          <w:shd w:val="clear" w:color="auto" w:fill="FFFFFF"/>
        </w:rPr>
        <w:t xml:space="preserve"> objednávateľovi </w:t>
      </w:r>
      <w:r w:rsidR="00CA43C1" w:rsidRPr="00F3500D">
        <w:rPr>
          <w:rFonts w:ascii="Arial" w:hAnsi="Arial" w:cs="Arial"/>
          <w:b/>
          <w:bCs/>
          <w:sz w:val="20"/>
          <w:szCs w:val="20"/>
          <w:shd w:val="clear" w:color="auto" w:fill="FFFFFF"/>
        </w:rPr>
        <w:t>najneskôr ku termínu preberania diela</w:t>
      </w:r>
      <w:r w:rsidR="00CA43C1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232349" w:rsidRPr="00891BAB">
        <w:rPr>
          <w:rFonts w:ascii="Arial" w:hAnsi="Arial" w:cs="Arial"/>
          <w:b/>
          <w:bCs/>
          <w:sz w:val="20"/>
          <w:szCs w:val="20"/>
          <w:shd w:val="clear" w:color="auto" w:fill="FFFFFF"/>
        </w:rPr>
        <w:t>doklad</w:t>
      </w:r>
      <w:r w:rsidR="00480419" w:rsidRPr="00881CCB">
        <w:rPr>
          <w:rFonts w:ascii="Arial" w:hAnsi="Arial" w:cs="Arial"/>
          <w:kern w:val="0"/>
          <w:sz w:val="20"/>
          <w:szCs w:val="20"/>
        </w:rPr>
        <w:t>,</w:t>
      </w:r>
      <w:r>
        <w:rPr>
          <w:rFonts w:ascii="Arial" w:hAnsi="Arial" w:cs="Arial"/>
          <w:kern w:val="0"/>
          <w:sz w:val="20"/>
          <w:szCs w:val="20"/>
        </w:rPr>
        <w:t xml:space="preserve"> </w:t>
      </w:r>
      <w:r w:rsidR="00480419" w:rsidRPr="00891BAB">
        <w:rPr>
          <w:rFonts w:ascii="Arial" w:hAnsi="Arial" w:cs="Arial"/>
          <w:b/>
          <w:bCs/>
          <w:kern w:val="0"/>
          <w:sz w:val="20"/>
          <w:szCs w:val="20"/>
        </w:rPr>
        <w:t>preukazujúci oprávnenosť osoby, ktorá odpad preberá</w:t>
      </w:r>
      <w:r w:rsidR="005D6B30" w:rsidRPr="00891BAB">
        <w:rPr>
          <w:rFonts w:ascii="Arial" w:hAnsi="Arial" w:cs="Arial"/>
          <w:b/>
          <w:bCs/>
          <w:kern w:val="0"/>
          <w:sz w:val="20"/>
          <w:szCs w:val="20"/>
        </w:rPr>
        <w:t xml:space="preserve"> </w:t>
      </w:r>
      <w:r w:rsidR="005D6B30">
        <w:rPr>
          <w:rFonts w:ascii="Arial" w:hAnsi="Arial" w:cs="Arial"/>
          <w:kern w:val="0"/>
          <w:sz w:val="20"/>
          <w:szCs w:val="20"/>
        </w:rPr>
        <w:t>podľa predchádzajúceho bodu</w:t>
      </w:r>
      <w:r w:rsidR="00480419" w:rsidRPr="00A71AF1">
        <w:rPr>
          <w:rFonts w:ascii="Arial" w:hAnsi="Arial" w:cs="Arial"/>
          <w:kern w:val="0"/>
          <w:sz w:val="20"/>
          <w:szCs w:val="20"/>
        </w:rPr>
        <w:t xml:space="preserve">, </w:t>
      </w:r>
      <w:r w:rsidR="00480419" w:rsidRPr="00891BAB">
        <w:rPr>
          <w:rFonts w:ascii="Arial" w:hAnsi="Arial" w:cs="Arial"/>
          <w:b/>
          <w:bCs/>
          <w:kern w:val="0"/>
          <w:sz w:val="20"/>
          <w:szCs w:val="20"/>
        </w:rPr>
        <w:t>nakladať s</w:t>
      </w:r>
      <w:r w:rsidR="00A05605" w:rsidRPr="00891BAB">
        <w:rPr>
          <w:rFonts w:ascii="Arial" w:hAnsi="Arial" w:cs="Arial"/>
          <w:b/>
          <w:bCs/>
          <w:kern w:val="0"/>
          <w:sz w:val="20"/>
          <w:szCs w:val="20"/>
        </w:rPr>
        <w:t> </w:t>
      </w:r>
      <w:r w:rsidR="00480419" w:rsidRPr="00891BAB">
        <w:rPr>
          <w:rFonts w:ascii="Arial" w:hAnsi="Arial" w:cs="Arial"/>
          <w:b/>
          <w:bCs/>
          <w:kern w:val="0"/>
          <w:sz w:val="20"/>
          <w:szCs w:val="20"/>
        </w:rPr>
        <w:t>odpadom</w:t>
      </w:r>
      <w:r w:rsidR="00A05605">
        <w:rPr>
          <w:rFonts w:ascii="Arial" w:hAnsi="Arial" w:cs="Arial"/>
          <w:kern w:val="0"/>
          <w:sz w:val="20"/>
          <w:szCs w:val="20"/>
        </w:rPr>
        <w:t>,</w:t>
      </w:r>
      <w:r w:rsidR="00480419" w:rsidRPr="00A71AF1">
        <w:rPr>
          <w:rFonts w:ascii="Arial" w:hAnsi="Arial" w:cs="Arial"/>
          <w:kern w:val="0"/>
          <w:sz w:val="20"/>
          <w:szCs w:val="20"/>
        </w:rPr>
        <w:t xml:space="preserve"> t. j.:</w:t>
      </w:r>
    </w:p>
    <w:p w14:paraId="49151BE2" w14:textId="4EF52CE4" w:rsidR="00480419" w:rsidRPr="000A4CE8" w:rsidRDefault="00480419" w:rsidP="000A4CE8">
      <w:pPr>
        <w:pStyle w:val="Odsekzoznamu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0"/>
          <w:szCs w:val="20"/>
        </w:rPr>
      </w:pPr>
      <w:r w:rsidRPr="000A4CE8">
        <w:rPr>
          <w:rFonts w:ascii="Arial" w:hAnsi="Arial" w:cs="Arial"/>
          <w:kern w:val="0"/>
          <w:sz w:val="20"/>
          <w:szCs w:val="20"/>
        </w:rPr>
        <w:t>súhlas podľa § 97 ods. 1 zákona o odpadoch (ak nakladanie s odpadom podlieha</w:t>
      </w:r>
      <w:r w:rsidR="00AE4BDC" w:rsidRPr="000A4CE8">
        <w:rPr>
          <w:rFonts w:ascii="Arial" w:hAnsi="Arial" w:cs="Arial"/>
          <w:kern w:val="0"/>
          <w:sz w:val="20"/>
          <w:szCs w:val="20"/>
        </w:rPr>
        <w:t xml:space="preserve"> </w:t>
      </w:r>
      <w:r w:rsidRPr="000A4CE8">
        <w:rPr>
          <w:rFonts w:ascii="Arial" w:hAnsi="Arial" w:cs="Arial"/>
          <w:kern w:val="0"/>
          <w:sz w:val="20"/>
          <w:szCs w:val="20"/>
        </w:rPr>
        <w:t>súhlasu) alebo</w:t>
      </w:r>
    </w:p>
    <w:p w14:paraId="08F1E2CF" w14:textId="7B953378" w:rsidR="00056169" w:rsidRPr="00792863" w:rsidRDefault="00480419" w:rsidP="00C412B7">
      <w:pPr>
        <w:pStyle w:val="Odsekzoznamu"/>
        <w:numPr>
          <w:ilvl w:val="0"/>
          <w:numId w:val="16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792863">
        <w:rPr>
          <w:rFonts w:ascii="Arial" w:hAnsi="Arial" w:cs="Arial"/>
          <w:kern w:val="0"/>
          <w:sz w:val="20"/>
          <w:szCs w:val="20"/>
        </w:rPr>
        <w:t>registráciu podľa § 98 ods. 1 zákona o odpadoch (ak nakladanie s odpadom nepodlieha</w:t>
      </w:r>
      <w:r w:rsidR="00ED66D5" w:rsidRPr="00792863">
        <w:rPr>
          <w:rFonts w:ascii="Arial" w:hAnsi="Arial" w:cs="Arial"/>
          <w:kern w:val="0"/>
          <w:sz w:val="20"/>
          <w:szCs w:val="20"/>
        </w:rPr>
        <w:t xml:space="preserve"> </w:t>
      </w:r>
      <w:r w:rsidRPr="00792863">
        <w:rPr>
          <w:rFonts w:ascii="Arial" w:hAnsi="Arial" w:cs="Arial"/>
          <w:kern w:val="0"/>
          <w:sz w:val="20"/>
          <w:szCs w:val="20"/>
        </w:rPr>
        <w:t>súhlasu)</w:t>
      </w:r>
      <w:r w:rsidR="001D589E" w:rsidRPr="00792863">
        <w:rPr>
          <w:rFonts w:ascii="Arial" w:hAnsi="Arial" w:cs="Arial"/>
          <w:kern w:val="0"/>
          <w:sz w:val="20"/>
          <w:szCs w:val="20"/>
        </w:rPr>
        <w:t>,</w:t>
      </w:r>
    </w:p>
    <w:p w14:paraId="7A8D65CA" w14:textId="16D87731" w:rsidR="00CC60FB" w:rsidRDefault="0006052D" w:rsidP="003B6833">
      <w:pPr>
        <w:pStyle w:val="Odsekzoznamu"/>
        <w:numPr>
          <w:ilvl w:val="0"/>
          <w:numId w:val="13"/>
        </w:numPr>
        <w:autoSpaceDE w:val="0"/>
        <w:autoSpaceDN w:val="0"/>
        <w:adjustRightInd w:val="0"/>
        <w:spacing w:after="12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792863">
        <w:rPr>
          <w:rFonts w:ascii="Arial" w:hAnsi="Arial" w:cs="Arial"/>
          <w:b/>
          <w:bCs/>
          <w:sz w:val="20"/>
          <w:szCs w:val="20"/>
          <w:shd w:val="clear" w:color="auto" w:fill="FFFFFF"/>
        </w:rPr>
        <w:t>odovzdať</w:t>
      </w:r>
      <w:r w:rsidRPr="00792863">
        <w:rPr>
          <w:rFonts w:ascii="Arial" w:hAnsi="Arial" w:cs="Arial"/>
          <w:sz w:val="20"/>
          <w:szCs w:val="20"/>
          <w:shd w:val="clear" w:color="auto" w:fill="FFFFFF"/>
        </w:rPr>
        <w:t xml:space="preserve"> objednávateľovi </w:t>
      </w:r>
      <w:r w:rsidRPr="00DD3283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najneskôr ku termínu preberania diela </w:t>
      </w:r>
      <w:r w:rsidR="00BA6CA7">
        <w:rPr>
          <w:rFonts w:ascii="Arial" w:hAnsi="Arial" w:cs="Arial"/>
          <w:b/>
          <w:bCs/>
          <w:sz w:val="20"/>
          <w:szCs w:val="20"/>
          <w:shd w:val="clear" w:color="auto" w:fill="FFFFFF"/>
        </w:rPr>
        <w:t>„S</w:t>
      </w:r>
      <w:r w:rsidR="00EB48A1" w:rsidRPr="00DD3283">
        <w:rPr>
          <w:rFonts w:ascii="Arial" w:hAnsi="Arial" w:cs="Arial"/>
          <w:b/>
          <w:bCs/>
          <w:sz w:val="20"/>
          <w:szCs w:val="20"/>
          <w:shd w:val="clear" w:color="auto" w:fill="FFFFFF"/>
        </w:rPr>
        <w:t>úhrnný dokument o vzniku stavebných odpadov a odpadov z</w:t>
      </w:r>
      <w:r w:rsidR="00DB14F4">
        <w:rPr>
          <w:rFonts w:ascii="Arial" w:hAnsi="Arial" w:cs="Arial"/>
          <w:b/>
          <w:bCs/>
          <w:sz w:val="20"/>
          <w:szCs w:val="20"/>
          <w:shd w:val="clear" w:color="auto" w:fill="FFFFFF"/>
        </w:rPr>
        <w:t> </w:t>
      </w:r>
      <w:r w:rsidR="00EB48A1" w:rsidRPr="00DD3283">
        <w:rPr>
          <w:rFonts w:ascii="Arial" w:hAnsi="Arial" w:cs="Arial"/>
          <w:b/>
          <w:bCs/>
          <w:sz w:val="20"/>
          <w:szCs w:val="20"/>
          <w:shd w:val="clear" w:color="auto" w:fill="FFFFFF"/>
        </w:rPr>
        <w:t>demolácií</w:t>
      </w:r>
      <w:r w:rsidR="00DB14F4">
        <w:rPr>
          <w:rFonts w:ascii="Arial" w:hAnsi="Arial" w:cs="Arial"/>
          <w:b/>
          <w:bCs/>
          <w:sz w:val="20"/>
          <w:szCs w:val="20"/>
          <w:shd w:val="clear" w:color="auto" w:fill="FFFFFF"/>
        </w:rPr>
        <w:t>“</w:t>
      </w:r>
      <w:r w:rsidR="00BA6CA7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</w:t>
      </w:r>
      <w:r w:rsidR="00BA6CA7">
        <w:rPr>
          <w:rFonts w:ascii="Arial" w:hAnsi="Arial" w:cs="Arial"/>
          <w:sz w:val="20"/>
          <w:szCs w:val="20"/>
          <w:shd w:val="clear" w:color="auto" w:fill="FFFFFF"/>
        </w:rPr>
        <w:t>zo stavby</w:t>
      </w:r>
      <w:r w:rsidR="00EB48A1" w:rsidRPr="00FC533D">
        <w:rPr>
          <w:rFonts w:ascii="Arial" w:hAnsi="Arial" w:cs="Arial"/>
          <w:sz w:val="20"/>
          <w:szCs w:val="20"/>
          <w:shd w:val="clear" w:color="auto" w:fill="FFFFFF"/>
        </w:rPr>
        <w:t xml:space="preserve"> a spôsobe nakladania s</w:t>
      </w:r>
      <w:r w:rsidR="00FC533D" w:rsidRPr="00FC533D">
        <w:rPr>
          <w:rFonts w:ascii="Arial" w:hAnsi="Arial" w:cs="Arial"/>
          <w:sz w:val="20"/>
          <w:szCs w:val="20"/>
          <w:shd w:val="clear" w:color="auto" w:fill="FFFFFF"/>
        </w:rPr>
        <w:t> </w:t>
      </w:r>
      <w:r w:rsidR="00EB48A1" w:rsidRPr="00FC533D">
        <w:rPr>
          <w:rFonts w:ascii="Arial" w:hAnsi="Arial" w:cs="Arial"/>
          <w:sz w:val="20"/>
          <w:szCs w:val="20"/>
          <w:shd w:val="clear" w:color="auto" w:fill="FFFFFF"/>
        </w:rPr>
        <w:t>ním</w:t>
      </w:r>
      <w:r w:rsidR="00FC533D" w:rsidRPr="00FC533D">
        <w:rPr>
          <w:rFonts w:ascii="Arial" w:hAnsi="Arial" w:cs="Arial"/>
          <w:sz w:val="20"/>
          <w:szCs w:val="20"/>
          <w:shd w:val="clear" w:color="auto" w:fill="FFFFFF"/>
        </w:rPr>
        <w:t>, ktorý bude obsahovať údaje</w:t>
      </w:r>
      <w:r w:rsidR="00CE5772">
        <w:rPr>
          <w:rFonts w:ascii="Arial" w:hAnsi="Arial" w:cs="Arial"/>
          <w:sz w:val="20"/>
          <w:szCs w:val="20"/>
          <w:shd w:val="clear" w:color="auto" w:fill="FFFFFF"/>
        </w:rPr>
        <w:t xml:space="preserve"> o</w:t>
      </w:r>
      <w:r w:rsidR="0082369A">
        <w:rPr>
          <w:rFonts w:ascii="Arial" w:hAnsi="Arial" w:cs="Arial"/>
          <w:sz w:val="20"/>
          <w:szCs w:val="20"/>
          <w:shd w:val="clear" w:color="auto" w:fill="FFFFFF"/>
        </w:rPr>
        <w:t> </w:t>
      </w:r>
      <w:r w:rsidR="00EF122D">
        <w:rPr>
          <w:rFonts w:ascii="Arial" w:hAnsi="Arial" w:cs="Arial"/>
          <w:sz w:val="20"/>
          <w:szCs w:val="20"/>
          <w:shd w:val="clear" w:color="auto" w:fill="FFFFFF"/>
        </w:rPr>
        <w:t>osobách</w:t>
      </w:r>
      <w:r w:rsidR="0082369A">
        <w:rPr>
          <w:rFonts w:ascii="Arial" w:hAnsi="Arial" w:cs="Arial"/>
          <w:sz w:val="20"/>
          <w:szCs w:val="20"/>
          <w:shd w:val="clear" w:color="auto" w:fill="FFFFFF"/>
        </w:rPr>
        <w:t>/</w:t>
      </w:r>
      <w:r w:rsidR="00B62443">
        <w:rPr>
          <w:rFonts w:ascii="Arial" w:hAnsi="Arial" w:cs="Arial"/>
          <w:sz w:val="20"/>
          <w:szCs w:val="20"/>
          <w:shd w:val="clear" w:color="auto" w:fill="FFFFFF"/>
        </w:rPr>
        <w:t xml:space="preserve">spoločnostiach, ktoré </w:t>
      </w:r>
      <w:r w:rsidR="00DB14F4">
        <w:rPr>
          <w:rFonts w:ascii="Arial" w:hAnsi="Arial" w:cs="Arial"/>
          <w:sz w:val="20"/>
          <w:szCs w:val="20"/>
          <w:shd w:val="clear" w:color="auto" w:fill="FFFFFF"/>
        </w:rPr>
        <w:t xml:space="preserve">stavebný </w:t>
      </w:r>
      <w:r w:rsidR="00B62443">
        <w:rPr>
          <w:rFonts w:ascii="Arial" w:hAnsi="Arial" w:cs="Arial"/>
          <w:sz w:val="20"/>
          <w:szCs w:val="20"/>
          <w:shd w:val="clear" w:color="auto" w:fill="FFFFFF"/>
        </w:rPr>
        <w:t xml:space="preserve">odpad prevzali, </w:t>
      </w:r>
      <w:r w:rsidR="00CE5772">
        <w:rPr>
          <w:rFonts w:ascii="Arial" w:hAnsi="Arial" w:cs="Arial"/>
          <w:sz w:val="20"/>
          <w:szCs w:val="20"/>
          <w:shd w:val="clear" w:color="auto" w:fill="FFFFFF"/>
        </w:rPr>
        <w:t>množstve odovzdan</w:t>
      </w:r>
      <w:r w:rsidR="00E31484">
        <w:rPr>
          <w:rFonts w:ascii="Arial" w:hAnsi="Arial" w:cs="Arial"/>
          <w:sz w:val="20"/>
          <w:szCs w:val="20"/>
          <w:shd w:val="clear" w:color="auto" w:fill="FFFFFF"/>
        </w:rPr>
        <w:t>ého</w:t>
      </w:r>
      <w:r w:rsidR="00CE5772">
        <w:rPr>
          <w:rFonts w:ascii="Arial" w:hAnsi="Arial" w:cs="Arial"/>
          <w:sz w:val="20"/>
          <w:szCs w:val="20"/>
          <w:shd w:val="clear" w:color="auto" w:fill="FFFFFF"/>
        </w:rPr>
        <w:t xml:space="preserve"> odpad</w:t>
      </w:r>
      <w:r w:rsidR="00E31484">
        <w:rPr>
          <w:rFonts w:ascii="Arial" w:hAnsi="Arial" w:cs="Arial"/>
          <w:sz w:val="20"/>
          <w:szCs w:val="20"/>
          <w:shd w:val="clear" w:color="auto" w:fill="FFFFFF"/>
        </w:rPr>
        <w:t>u, nakladaní s</w:t>
      </w:r>
      <w:r w:rsidR="00B62443">
        <w:rPr>
          <w:rFonts w:ascii="Arial" w:hAnsi="Arial" w:cs="Arial"/>
          <w:sz w:val="20"/>
          <w:szCs w:val="20"/>
          <w:shd w:val="clear" w:color="auto" w:fill="FFFFFF"/>
        </w:rPr>
        <w:t> </w:t>
      </w:r>
      <w:r w:rsidR="00E31484">
        <w:rPr>
          <w:rFonts w:ascii="Arial" w:hAnsi="Arial" w:cs="Arial"/>
          <w:sz w:val="20"/>
          <w:szCs w:val="20"/>
          <w:shd w:val="clear" w:color="auto" w:fill="FFFFFF"/>
        </w:rPr>
        <w:t>ním</w:t>
      </w:r>
      <w:r w:rsidR="00B62443">
        <w:rPr>
          <w:rFonts w:ascii="Arial" w:hAnsi="Arial" w:cs="Arial"/>
          <w:sz w:val="20"/>
          <w:szCs w:val="20"/>
          <w:shd w:val="clear" w:color="auto" w:fill="FFFFFF"/>
        </w:rPr>
        <w:t xml:space="preserve"> a to v </w:t>
      </w:r>
      <w:r w:rsidR="00297C10">
        <w:rPr>
          <w:rFonts w:ascii="Arial" w:hAnsi="Arial" w:cs="Arial"/>
          <w:sz w:val="20"/>
          <w:szCs w:val="20"/>
          <w:shd w:val="clear" w:color="auto" w:fill="FFFFFF"/>
        </w:rPr>
        <w:t>nasledovnom</w:t>
      </w:r>
      <w:r w:rsidR="00B62443">
        <w:rPr>
          <w:rFonts w:ascii="Arial" w:hAnsi="Arial" w:cs="Arial"/>
          <w:sz w:val="20"/>
          <w:szCs w:val="20"/>
          <w:shd w:val="clear" w:color="auto" w:fill="FFFFFF"/>
        </w:rPr>
        <w:t xml:space="preserve"> rozsahu</w:t>
      </w:r>
      <w:r w:rsidR="00FC533D" w:rsidRPr="00FC533D">
        <w:rPr>
          <w:rFonts w:ascii="Arial" w:hAnsi="Arial" w:cs="Arial"/>
          <w:sz w:val="20"/>
          <w:szCs w:val="20"/>
          <w:shd w:val="clear" w:color="auto" w:fill="FFFFFF"/>
        </w:rPr>
        <w:t xml:space="preserve">: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195"/>
        <w:gridCol w:w="2195"/>
        <w:gridCol w:w="1158"/>
        <w:gridCol w:w="1179"/>
        <w:gridCol w:w="2335"/>
      </w:tblGrid>
      <w:tr w:rsidR="001015F5" w:rsidRPr="00695FFC" w14:paraId="0BDD7CD6" w14:textId="77777777" w:rsidTr="008020B1">
        <w:tc>
          <w:tcPr>
            <w:tcW w:w="9062" w:type="dxa"/>
            <w:gridSpan w:val="5"/>
          </w:tcPr>
          <w:p w14:paraId="5F138B8D" w14:textId="6A70F227" w:rsidR="001015F5" w:rsidRPr="00695FFC" w:rsidRDefault="00AE48AE" w:rsidP="006343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Osoba</w:t>
            </w:r>
            <w:r w:rsidR="0082369A">
              <w:rPr>
                <w:rFonts w:ascii="Arial" w:hAnsi="Arial" w:cs="Arial"/>
                <w:b/>
                <w:sz w:val="20"/>
                <w:szCs w:val="20"/>
              </w:rPr>
              <w:t>/</w:t>
            </w:r>
            <w:r w:rsidR="001015F5" w:rsidRPr="00695FFC">
              <w:rPr>
                <w:rFonts w:ascii="Arial" w:hAnsi="Arial" w:cs="Arial"/>
                <w:b/>
                <w:sz w:val="20"/>
                <w:szCs w:val="20"/>
              </w:rPr>
              <w:t xml:space="preserve">Firma oprávnená na nakladanie s odpadmi </w:t>
            </w:r>
          </w:p>
        </w:tc>
      </w:tr>
      <w:tr w:rsidR="001015F5" w:rsidRPr="00695FFC" w14:paraId="7BF48163" w14:textId="77777777" w:rsidTr="008020B1">
        <w:tc>
          <w:tcPr>
            <w:tcW w:w="9062" w:type="dxa"/>
            <w:gridSpan w:val="5"/>
          </w:tcPr>
          <w:p w14:paraId="4B0AE4B3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Názov / obchodné meno spoločnosti:</w:t>
            </w:r>
          </w:p>
        </w:tc>
      </w:tr>
      <w:tr w:rsidR="001015F5" w:rsidRPr="00695FFC" w14:paraId="2B80867D" w14:textId="77777777" w:rsidTr="008020B1">
        <w:tc>
          <w:tcPr>
            <w:tcW w:w="9062" w:type="dxa"/>
            <w:gridSpan w:val="5"/>
          </w:tcPr>
          <w:p w14:paraId="6E14B56A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</w:tr>
      <w:tr w:rsidR="001015F5" w:rsidRPr="00695FFC" w14:paraId="0E9CD8F8" w14:textId="77777777" w:rsidTr="008020B1">
        <w:trPr>
          <w:trHeight w:val="390"/>
        </w:trPr>
        <w:tc>
          <w:tcPr>
            <w:tcW w:w="9062" w:type="dxa"/>
            <w:gridSpan w:val="5"/>
            <w:tcBorders>
              <w:bottom w:val="nil"/>
            </w:tcBorders>
          </w:tcPr>
          <w:p w14:paraId="7CB4414C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Ulica:</w:t>
            </w:r>
          </w:p>
          <w:p w14:paraId="2A3A0349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15F5" w:rsidRPr="00695FFC" w14:paraId="4CBE6BB0" w14:textId="77777777" w:rsidTr="008020B1">
        <w:trPr>
          <w:trHeight w:val="390"/>
        </w:trPr>
        <w:tc>
          <w:tcPr>
            <w:tcW w:w="4390" w:type="dxa"/>
            <w:gridSpan w:val="2"/>
            <w:tcBorders>
              <w:top w:val="nil"/>
              <w:right w:val="nil"/>
            </w:tcBorders>
          </w:tcPr>
          <w:p w14:paraId="323C6694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Obec:</w:t>
            </w:r>
          </w:p>
        </w:tc>
        <w:tc>
          <w:tcPr>
            <w:tcW w:w="4672" w:type="dxa"/>
            <w:gridSpan w:val="3"/>
            <w:tcBorders>
              <w:top w:val="nil"/>
              <w:left w:val="nil"/>
            </w:tcBorders>
          </w:tcPr>
          <w:p w14:paraId="5238165A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PSČ:</w:t>
            </w:r>
          </w:p>
        </w:tc>
      </w:tr>
      <w:tr w:rsidR="001015F5" w:rsidRPr="00695FFC" w14:paraId="513475CC" w14:textId="77777777" w:rsidTr="008020B1">
        <w:trPr>
          <w:trHeight w:val="279"/>
        </w:trPr>
        <w:tc>
          <w:tcPr>
            <w:tcW w:w="9062" w:type="dxa"/>
            <w:gridSpan w:val="5"/>
          </w:tcPr>
          <w:p w14:paraId="097E66A5" w14:textId="474D86A6" w:rsidR="001015F5" w:rsidRPr="006D119C" w:rsidRDefault="001015F5" w:rsidP="009E3F6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D119C">
              <w:rPr>
                <w:rFonts w:ascii="Arial" w:hAnsi="Arial" w:cs="Arial"/>
                <w:b/>
                <w:bCs/>
                <w:sz w:val="20"/>
                <w:szCs w:val="20"/>
              </w:rPr>
              <w:t>Odpad</w:t>
            </w:r>
          </w:p>
        </w:tc>
      </w:tr>
      <w:tr w:rsidR="001015F5" w:rsidRPr="00695FFC" w14:paraId="11BCBA1D" w14:textId="77777777" w:rsidTr="008020B1">
        <w:trPr>
          <w:trHeight w:val="777"/>
        </w:trPr>
        <w:tc>
          <w:tcPr>
            <w:tcW w:w="2195" w:type="dxa"/>
          </w:tcPr>
          <w:p w14:paraId="6497F33E" w14:textId="77777777" w:rsidR="001015F5" w:rsidRPr="00695FFC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lastRenderedPageBreak/>
              <w:t>Kód odpadu podľa Katalógu odpadov</w:t>
            </w:r>
          </w:p>
        </w:tc>
        <w:tc>
          <w:tcPr>
            <w:tcW w:w="2195" w:type="dxa"/>
          </w:tcPr>
          <w:p w14:paraId="345B6D16" w14:textId="77777777" w:rsidR="001015F5" w:rsidRPr="00695FFC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Názov odpadu podľa Katalógu odpadov</w:t>
            </w:r>
          </w:p>
        </w:tc>
        <w:tc>
          <w:tcPr>
            <w:tcW w:w="1158" w:type="dxa"/>
          </w:tcPr>
          <w:p w14:paraId="3274BD7C" w14:textId="77777777" w:rsidR="001015F5" w:rsidRPr="00695FFC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Kategória odpadu</w:t>
            </w:r>
          </w:p>
        </w:tc>
        <w:tc>
          <w:tcPr>
            <w:tcW w:w="1179" w:type="dxa"/>
          </w:tcPr>
          <w:p w14:paraId="43960561" w14:textId="77777777" w:rsidR="001015F5" w:rsidRPr="00695FFC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Hmotnosť odpadu [t]</w:t>
            </w:r>
          </w:p>
        </w:tc>
        <w:tc>
          <w:tcPr>
            <w:tcW w:w="2335" w:type="dxa"/>
          </w:tcPr>
          <w:p w14:paraId="6D593114" w14:textId="0C3464C1" w:rsidR="001015F5" w:rsidRPr="00695FFC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Spôsob nakladania s</w:t>
            </w:r>
            <w:r w:rsidR="006D119C">
              <w:rPr>
                <w:rFonts w:ascii="Arial" w:hAnsi="Arial" w:cs="Arial"/>
                <w:sz w:val="20"/>
                <w:szCs w:val="20"/>
              </w:rPr>
              <w:t> </w:t>
            </w:r>
            <w:r w:rsidRPr="00695FFC">
              <w:rPr>
                <w:rFonts w:ascii="Arial" w:hAnsi="Arial" w:cs="Arial"/>
                <w:sz w:val="20"/>
                <w:szCs w:val="20"/>
              </w:rPr>
              <w:t>odpadom</w:t>
            </w:r>
          </w:p>
        </w:tc>
      </w:tr>
      <w:tr w:rsidR="001015F5" w:rsidRPr="00695FFC" w14:paraId="711F3C38" w14:textId="77777777" w:rsidTr="008020B1">
        <w:trPr>
          <w:trHeight w:val="777"/>
        </w:trPr>
        <w:tc>
          <w:tcPr>
            <w:tcW w:w="2195" w:type="dxa"/>
          </w:tcPr>
          <w:p w14:paraId="103CA91B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5" w:type="dxa"/>
          </w:tcPr>
          <w:p w14:paraId="023017A0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8" w:type="dxa"/>
          </w:tcPr>
          <w:p w14:paraId="0A070C0D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9" w:type="dxa"/>
          </w:tcPr>
          <w:p w14:paraId="4B6607AC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14:paraId="24411DC1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15F5" w:rsidRPr="00695FFC" w14:paraId="3FFC45C9" w14:textId="77777777" w:rsidTr="008020B1">
        <w:trPr>
          <w:trHeight w:val="297"/>
        </w:trPr>
        <w:tc>
          <w:tcPr>
            <w:tcW w:w="9062" w:type="dxa"/>
            <w:gridSpan w:val="5"/>
          </w:tcPr>
          <w:p w14:paraId="565618A5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Celková hmotnosť odovzdaného odpadu [t]:</w:t>
            </w:r>
          </w:p>
        </w:tc>
      </w:tr>
      <w:tr w:rsidR="001015F5" w:rsidRPr="00695FFC" w14:paraId="53159DA7" w14:textId="77777777" w:rsidTr="008020B1">
        <w:trPr>
          <w:trHeight w:val="429"/>
        </w:trPr>
        <w:tc>
          <w:tcPr>
            <w:tcW w:w="9062" w:type="dxa"/>
            <w:gridSpan w:val="5"/>
          </w:tcPr>
          <w:p w14:paraId="4C0E13AC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Hmotnosť odpadu, ktorý bol recyklovaný / pripravený na recykláciu / zhodnotený:</w:t>
            </w:r>
          </w:p>
        </w:tc>
      </w:tr>
      <w:tr w:rsidR="001015F5" w:rsidRPr="00695FFC" w14:paraId="6A885775" w14:textId="77777777" w:rsidTr="008020B1">
        <w:trPr>
          <w:trHeight w:val="429"/>
        </w:trPr>
        <w:tc>
          <w:tcPr>
            <w:tcW w:w="9062" w:type="dxa"/>
            <w:gridSpan w:val="5"/>
          </w:tcPr>
          <w:p w14:paraId="7F4DE648" w14:textId="6BA16E46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Identifikátor</w:t>
            </w:r>
            <w:r w:rsidR="00B0143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95FFC">
              <w:rPr>
                <w:rFonts w:ascii="Arial" w:hAnsi="Arial" w:cs="Arial"/>
                <w:sz w:val="20"/>
                <w:szCs w:val="20"/>
              </w:rPr>
              <w:t>vážnych lístkov:</w:t>
            </w:r>
          </w:p>
        </w:tc>
      </w:tr>
      <w:tr w:rsidR="001015F5" w:rsidRPr="00695FFC" w14:paraId="3177C24B" w14:textId="77777777" w:rsidTr="008020B1">
        <w:trPr>
          <w:trHeight w:val="405"/>
        </w:trPr>
        <w:tc>
          <w:tcPr>
            <w:tcW w:w="9062" w:type="dxa"/>
            <w:gridSpan w:val="5"/>
          </w:tcPr>
          <w:p w14:paraId="0B9014B9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Dátum odovzdania:</w:t>
            </w:r>
          </w:p>
        </w:tc>
      </w:tr>
    </w:tbl>
    <w:p w14:paraId="1E94FE70" w14:textId="77777777" w:rsidR="00176F6F" w:rsidRDefault="00176F6F" w:rsidP="007F316E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14:paraId="67045EBD" w14:textId="32CDAFF8" w:rsidR="008120D4" w:rsidRPr="008120D4" w:rsidRDefault="008120D4" w:rsidP="008120D4">
      <w:pPr>
        <w:pStyle w:val="Odsekzoznamu"/>
        <w:numPr>
          <w:ilvl w:val="0"/>
          <w:numId w:val="13"/>
        </w:numPr>
        <w:autoSpaceDE w:val="0"/>
        <w:autoSpaceDN w:val="0"/>
        <w:adjustRightInd w:val="0"/>
        <w:spacing w:after="120" w:line="240" w:lineRule="auto"/>
        <w:ind w:left="284" w:hanging="284"/>
        <w:contextualSpacing w:val="0"/>
        <w:jc w:val="both"/>
        <w:rPr>
          <w:b/>
        </w:rPr>
      </w:pPr>
      <w:r w:rsidRPr="00F8134F">
        <w:rPr>
          <w:rFonts w:ascii="Arial" w:hAnsi="Arial" w:cs="Arial"/>
          <w:b/>
          <w:bCs/>
          <w:sz w:val="20"/>
          <w:szCs w:val="20"/>
          <w:shd w:val="clear" w:color="auto" w:fill="FFFFFF"/>
        </w:rPr>
        <w:t>odovzdať</w:t>
      </w:r>
      <w:r w:rsidRPr="008120D4">
        <w:rPr>
          <w:rFonts w:ascii="Arial" w:hAnsi="Arial" w:cs="Arial"/>
          <w:sz w:val="20"/>
          <w:szCs w:val="20"/>
          <w:shd w:val="clear" w:color="auto" w:fill="FFFFFF"/>
        </w:rPr>
        <w:t xml:space="preserve"> objednávateľovi </w:t>
      </w:r>
      <w:r w:rsidR="0062416B">
        <w:rPr>
          <w:rFonts w:ascii="Arial" w:hAnsi="Arial" w:cs="Arial"/>
          <w:sz w:val="20"/>
          <w:szCs w:val="20"/>
          <w:shd w:val="clear" w:color="auto" w:fill="FFFFFF"/>
        </w:rPr>
        <w:t>ku každej faktúre</w:t>
      </w:r>
      <w:r w:rsidRPr="008120D4">
        <w:rPr>
          <w:rFonts w:ascii="Arial" w:hAnsi="Arial" w:cs="Arial"/>
          <w:sz w:val="20"/>
          <w:szCs w:val="20"/>
          <w:shd w:val="clear" w:color="auto" w:fill="FFFFFF"/>
        </w:rPr>
        <w:t xml:space="preserve"> „</w:t>
      </w:r>
      <w:r w:rsidRPr="00F8134F">
        <w:rPr>
          <w:rFonts w:ascii="Arial" w:hAnsi="Arial" w:cs="Arial"/>
          <w:b/>
          <w:bCs/>
          <w:sz w:val="20"/>
          <w:szCs w:val="20"/>
          <w:shd w:val="clear" w:color="auto" w:fill="FFFFFF"/>
        </w:rPr>
        <w:t>Súhrnný dokument sumarizujúci údaje o vzniku odpadu a spôsobe nakladania s ním</w:t>
      </w:r>
      <w:r w:rsidRPr="008120D4">
        <w:rPr>
          <w:rFonts w:ascii="Arial" w:hAnsi="Arial" w:cs="Arial"/>
          <w:sz w:val="20"/>
          <w:szCs w:val="20"/>
          <w:shd w:val="clear" w:color="auto" w:fill="FFFFFF"/>
        </w:rPr>
        <w:t>“</w:t>
      </w:r>
      <w:r w:rsidR="00533DFB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</w:t>
      </w:r>
      <w:r w:rsidR="00533DFB">
        <w:rPr>
          <w:rFonts w:ascii="Arial" w:hAnsi="Arial" w:cs="Arial"/>
          <w:sz w:val="20"/>
          <w:szCs w:val="20"/>
          <w:shd w:val="clear" w:color="auto" w:fill="FFFFFF"/>
        </w:rPr>
        <w:t>zo stavby, a to v nasledovnom rozsahu</w:t>
      </w:r>
      <w:r w:rsidR="00533DFB" w:rsidRPr="00FC533D">
        <w:rPr>
          <w:rFonts w:ascii="Arial" w:hAnsi="Arial" w:cs="Arial"/>
          <w:sz w:val="20"/>
          <w:szCs w:val="20"/>
          <w:shd w:val="clear" w:color="auto" w:fill="FFFFFF"/>
        </w:rPr>
        <w:t>:</w:t>
      </w:r>
    </w:p>
    <w:p w14:paraId="5453DFF4" w14:textId="77777777" w:rsidR="008120D4" w:rsidRPr="008120D4" w:rsidRDefault="008120D4" w:rsidP="008120D4">
      <w:pPr>
        <w:pStyle w:val="Odsekzoznamu"/>
        <w:autoSpaceDE w:val="0"/>
        <w:autoSpaceDN w:val="0"/>
        <w:adjustRightInd w:val="0"/>
        <w:spacing w:after="120" w:line="240" w:lineRule="auto"/>
        <w:ind w:left="284"/>
        <w:contextualSpacing w:val="0"/>
        <w:jc w:val="both"/>
        <w:rPr>
          <w:b/>
        </w:rPr>
      </w:pPr>
    </w:p>
    <w:p w14:paraId="3C5B01BE" w14:textId="2DB3586C" w:rsidR="00176F6F" w:rsidRDefault="00176F6F" w:rsidP="008120D4">
      <w:pPr>
        <w:pStyle w:val="Odsekzoznamu"/>
        <w:autoSpaceDE w:val="0"/>
        <w:autoSpaceDN w:val="0"/>
        <w:adjustRightInd w:val="0"/>
        <w:spacing w:after="120" w:line="240" w:lineRule="auto"/>
        <w:ind w:left="284"/>
        <w:contextualSpacing w:val="0"/>
        <w:jc w:val="both"/>
        <w:rPr>
          <w:b/>
        </w:rPr>
      </w:pPr>
      <w:r w:rsidRPr="00EC46B4">
        <w:rPr>
          <w:b/>
        </w:rPr>
        <w:t>Súhrnný dokument sumarizujúci údaje o vzniku od</w:t>
      </w:r>
      <w:r>
        <w:rPr>
          <w:b/>
        </w:rPr>
        <w:t>padu a spôsobe nakladania s ním</w:t>
      </w:r>
    </w:p>
    <w:p w14:paraId="0A5EAFA4" w14:textId="77777777" w:rsidR="00176F6F" w:rsidRPr="00EC46B4" w:rsidRDefault="00176F6F" w:rsidP="00176F6F">
      <w:pPr>
        <w:jc w:val="center"/>
        <w:rPr>
          <w:b/>
        </w:rPr>
      </w:pPr>
    </w:p>
    <w:tbl>
      <w:tblPr>
        <w:tblStyle w:val="Mriekatabuky"/>
        <w:tblW w:w="9072" w:type="dxa"/>
        <w:tblInd w:w="-5" w:type="dxa"/>
        <w:tblLook w:val="04A0" w:firstRow="1" w:lastRow="0" w:firstColumn="1" w:lastColumn="0" w:noHBand="0" w:noVBand="1"/>
      </w:tblPr>
      <w:tblGrid>
        <w:gridCol w:w="4071"/>
        <w:gridCol w:w="27"/>
        <w:gridCol w:w="4974"/>
      </w:tblGrid>
      <w:tr w:rsidR="00176F6F" w:rsidRPr="00EC46B4" w14:paraId="1E128CB9" w14:textId="77777777" w:rsidTr="00E36F27">
        <w:tc>
          <w:tcPr>
            <w:tcW w:w="9072" w:type="dxa"/>
            <w:gridSpan w:val="3"/>
          </w:tcPr>
          <w:p w14:paraId="6D84E358" w14:textId="77777777" w:rsidR="00176F6F" w:rsidRPr="00EC46B4" w:rsidRDefault="00176F6F" w:rsidP="00E36F27">
            <w:pPr>
              <w:spacing w:before="120" w:after="120"/>
              <w:rPr>
                <w:b/>
              </w:rPr>
            </w:pPr>
            <w:r w:rsidRPr="00EC46B4">
              <w:rPr>
                <w:b/>
              </w:rPr>
              <w:t>Informácie o</w:t>
            </w:r>
            <w:r>
              <w:rPr>
                <w:b/>
              </w:rPr>
              <w:t> </w:t>
            </w:r>
            <w:r w:rsidRPr="00EC46B4">
              <w:rPr>
                <w:b/>
              </w:rPr>
              <w:t>prijímateľovi</w:t>
            </w:r>
          </w:p>
        </w:tc>
      </w:tr>
      <w:tr w:rsidR="00176F6F" w:rsidRPr="00EC46B4" w14:paraId="2D2124C5" w14:textId="77777777" w:rsidTr="00E36F27">
        <w:trPr>
          <w:trHeight w:val="509"/>
        </w:trPr>
        <w:tc>
          <w:tcPr>
            <w:tcW w:w="9072" w:type="dxa"/>
            <w:gridSpan w:val="3"/>
            <w:vMerge w:val="restart"/>
          </w:tcPr>
          <w:p w14:paraId="48AD6275" w14:textId="77777777" w:rsidR="00176F6F" w:rsidRPr="00811988" w:rsidRDefault="00176F6F" w:rsidP="00E36F27">
            <w:pPr>
              <w:rPr>
                <w:rFonts w:ascii="Calibri" w:hAnsi="Calibri" w:cs="Calibri"/>
              </w:rPr>
            </w:pPr>
            <w:r w:rsidRPr="00811988">
              <w:rPr>
                <w:rFonts w:ascii="Calibri" w:hAnsi="Calibri" w:cs="Calibri"/>
              </w:rPr>
              <w:t xml:space="preserve">Názov prijímateľa: </w:t>
            </w:r>
          </w:p>
          <w:p w14:paraId="28BB1BAB" w14:textId="111DD0F8" w:rsidR="00176F6F" w:rsidRPr="00811988" w:rsidRDefault="00176F6F" w:rsidP="00E36F27">
            <w:pPr>
              <w:rPr>
                <w:rFonts w:ascii="Calibri" w:hAnsi="Calibri" w:cs="Calibri"/>
              </w:rPr>
            </w:pPr>
            <w:r w:rsidRPr="00811988">
              <w:rPr>
                <w:rFonts w:ascii="Calibri" w:hAnsi="Calibri" w:cs="Calibri"/>
              </w:rPr>
              <w:t xml:space="preserve">IČO: </w:t>
            </w:r>
          </w:p>
        </w:tc>
      </w:tr>
      <w:tr w:rsidR="00176F6F" w:rsidRPr="00EC46B4" w14:paraId="0684AAD6" w14:textId="77777777" w:rsidTr="00E36F27">
        <w:trPr>
          <w:trHeight w:val="509"/>
        </w:trPr>
        <w:tc>
          <w:tcPr>
            <w:tcW w:w="9072" w:type="dxa"/>
            <w:gridSpan w:val="3"/>
            <w:vMerge/>
          </w:tcPr>
          <w:p w14:paraId="6B8C7580" w14:textId="77777777" w:rsidR="00176F6F" w:rsidRPr="00811988" w:rsidRDefault="00176F6F" w:rsidP="00E36F27">
            <w:pPr>
              <w:spacing w:before="120" w:after="120"/>
              <w:rPr>
                <w:rFonts w:ascii="Calibri" w:hAnsi="Calibri" w:cs="Calibri"/>
              </w:rPr>
            </w:pPr>
          </w:p>
        </w:tc>
      </w:tr>
      <w:tr w:rsidR="00176F6F" w:rsidRPr="00EC46B4" w14:paraId="5D9B1E12" w14:textId="77777777" w:rsidTr="00E36F27">
        <w:tc>
          <w:tcPr>
            <w:tcW w:w="9072" w:type="dxa"/>
            <w:gridSpan w:val="3"/>
          </w:tcPr>
          <w:p w14:paraId="2A9A869F" w14:textId="3558EC5F" w:rsidR="00176F6F" w:rsidRPr="00811988" w:rsidRDefault="00176F6F" w:rsidP="00E36F2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811988">
              <w:rPr>
                <w:rFonts w:ascii="Calibri" w:hAnsi="Calibri" w:cs="Calibri"/>
              </w:rPr>
              <w:t xml:space="preserve">Ulica: </w:t>
            </w:r>
          </w:p>
          <w:p w14:paraId="052B420E" w14:textId="3E7D8CA8" w:rsidR="00176F6F" w:rsidRPr="00811988" w:rsidRDefault="00176F6F" w:rsidP="00E36F27">
            <w:pPr>
              <w:spacing w:before="120" w:after="120"/>
              <w:rPr>
                <w:rFonts w:ascii="Calibri" w:hAnsi="Calibri" w:cs="Calibri"/>
              </w:rPr>
            </w:pPr>
            <w:r w:rsidRPr="00811988">
              <w:rPr>
                <w:rFonts w:ascii="Calibri" w:hAnsi="Calibri" w:cs="Calibri"/>
              </w:rPr>
              <w:t>Obec:</w:t>
            </w:r>
            <w:r w:rsidRPr="00811988">
              <w:rPr>
                <w:rFonts w:ascii="Calibri" w:hAnsi="Calibri" w:cs="Calibri"/>
                <w:color w:val="000000"/>
              </w:rPr>
              <w:t xml:space="preserve"> </w:t>
            </w:r>
          </w:p>
          <w:p w14:paraId="6791C0B7" w14:textId="0557FA3E" w:rsidR="00176F6F" w:rsidRPr="00811988" w:rsidRDefault="00176F6F" w:rsidP="00E36F27">
            <w:pPr>
              <w:spacing w:before="120" w:after="120"/>
              <w:rPr>
                <w:rFonts w:ascii="Calibri" w:hAnsi="Calibri" w:cs="Calibri"/>
                <w:b/>
              </w:rPr>
            </w:pPr>
            <w:r w:rsidRPr="00811988">
              <w:rPr>
                <w:rFonts w:ascii="Calibri" w:hAnsi="Calibri" w:cs="Calibri"/>
              </w:rPr>
              <w:t xml:space="preserve">PSČ: </w:t>
            </w:r>
          </w:p>
        </w:tc>
      </w:tr>
      <w:tr w:rsidR="00176F6F" w:rsidRPr="00EC46B4" w14:paraId="22E1E043" w14:textId="77777777" w:rsidTr="00E36F27">
        <w:tc>
          <w:tcPr>
            <w:tcW w:w="4098" w:type="dxa"/>
            <w:gridSpan w:val="2"/>
          </w:tcPr>
          <w:p w14:paraId="6A39BB7A" w14:textId="77777777" w:rsidR="00176F6F" w:rsidRPr="00EC46B4" w:rsidRDefault="00176F6F" w:rsidP="00E36F27">
            <w:pPr>
              <w:rPr>
                <w:b/>
              </w:rPr>
            </w:pPr>
            <w:r w:rsidRPr="00EC46B4">
              <w:rPr>
                <w:b/>
              </w:rPr>
              <w:t>Dátum:</w:t>
            </w:r>
          </w:p>
        </w:tc>
        <w:tc>
          <w:tcPr>
            <w:tcW w:w="4974" w:type="dxa"/>
          </w:tcPr>
          <w:p w14:paraId="43DA259D" w14:textId="77777777" w:rsidR="00176F6F" w:rsidRPr="00EC46B4" w:rsidRDefault="00176F6F" w:rsidP="00E36F27">
            <w:pPr>
              <w:rPr>
                <w:b/>
              </w:rPr>
            </w:pPr>
            <w:r w:rsidRPr="00EC46B4">
              <w:rPr>
                <w:b/>
              </w:rPr>
              <w:t>Podpis:</w:t>
            </w:r>
          </w:p>
        </w:tc>
      </w:tr>
      <w:tr w:rsidR="00176F6F" w:rsidRPr="00EC46B4" w14:paraId="1C0420C2" w14:textId="77777777" w:rsidTr="00E36F27">
        <w:tc>
          <w:tcPr>
            <w:tcW w:w="9072" w:type="dxa"/>
            <w:gridSpan w:val="3"/>
          </w:tcPr>
          <w:p w14:paraId="4E653737" w14:textId="77777777" w:rsidR="00176F6F" w:rsidRPr="00EC46B4" w:rsidRDefault="00176F6F" w:rsidP="00E36F27">
            <w:pPr>
              <w:spacing w:before="120" w:after="120"/>
              <w:rPr>
                <w:b/>
              </w:rPr>
            </w:pPr>
            <w:r w:rsidRPr="00EC46B4">
              <w:rPr>
                <w:b/>
              </w:rPr>
              <w:t>Právnická osoba (zhotoviteľ)</w:t>
            </w:r>
          </w:p>
        </w:tc>
      </w:tr>
      <w:tr w:rsidR="00176F6F" w:rsidRPr="00EC46B4" w14:paraId="517DEF6A" w14:textId="77777777" w:rsidTr="00E36F27">
        <w:trPr>
          <w:trHeight w:val="509"/>
        </w:trPr>
        <w:tc>
          <w:tcPr>
            <w:tcW w:w="9072" w:type="dxa"/>
            <w:gridSpan w:val="3"/>
            <w:vMerge w:val="restart"/>
          </w:tcPr>
          <w:p w14:paraId="65697BE8" w14:textId="77777777" w:rsidR="00176F6F" w:rsidRPr="00EC46B4" w:rsidRDefault="00176F6F" w:rsidP="00E36F27">
            <w:r w:rsidRPr="00EC46B4">
              <w:t>Názov spoločnosti / obchodné meno</w:t>
            </w:r>
            <w:r>
              <w:t>:</w:t>
            </w:r>
            <w:r w:rsidRPr="00EC46B4">
              <w:t xml:space="preserve"> </w:t>
            </w:r>
          </w:p>
          <w:p w14:paraId="1AC34D6C" w14:textId="77777777" w:rsidR="00176F6F" w:rsidRPr="00EC46B4" w:rsidRDefault="00176F6F" w:rsidP="00E36F27">
            <w:r w:rsidRPr="00EC46B4">
              <w:t>IČO:</w:t>
            </w:r>
          </w:p>
        </w:tc>
      </w:tr>
      <w:tr w:rsidR="00176F6F" w:rsidRPr="00EC46B4" w14:paraId="01FC3605" w14:textId="77777777" w:rsidTr="00E36F27">
        <w:trPr>
          <w:trHeight w:val="509"/>
        </w:trPr>
        <w:tc>
          <w:tcPr>
            <w:tcW w:w="9072" w:type="dxa"/>
            <w:gridSpan w:val="3"/>
            <w:vMerge/>
          </w:tcPr>
          <w:p w14:paraId="6756A4C6" w14:textId="77777777" w:rsidR="00176F6F" w:rsidRPr="00EC46B4" w:rsidRDefault="00176F6F" w:rsidP="00E36F27">
            <w:pPr>
              <w:spacing w:before="120" w:after="120"/>
            </w:pPr>
          </w:p>
        </w:tc>
      </w:tr>
      <w:tr w:rsidR="00176F6F" w:rsidRPr="00EC46B4" w14:paraId="06F33DF1" w14:textId="77777777" w:rsidTr="00E36F27">
        <w:tc>
          <w:tcPr>
            <w:tcW w:w="9072" w:type="dxa"/>
            <w:gridSpan w:val="3"/>
          </w:tcPr>
          <w:p w14:paraId="43B11B7C" w14:textId="77777777" w:rsidR="00176F6F" w:rsidRPr="00EC46B4" w:rsidRDefault="00176F6F" w:rsidP="00E36F27">
            <w:pPr>
              <w:spacing w:before="120" w:after="120"/>
            </w:pPr>
            <w:r w:rsidRPr="00EC46B4">
              <w:t xml:space="preserve">Ulica: </w:t>
            </w:r>
          </w:p>
          <w:p w14:paraId="7C782A54" w14:textId="77777777" w:rsidR="00176F6F" w:rsidRPr="00EC46B4" w:rsidRDefault="00176F6F" w:rsidP="00E36F27">
            <w:pPr>
              <w:spacing w:before="120" w:after="120"/>
            </w:pPr>
            <w:r w:rsidRPr="00EC46B4">
              <w:t>Obec:</w:t>
            </w:r>
          </w:p>
          <w:p w14:paraId="28FCD7E5" w14:textId="77777777" w:rsidR="00176F6F" w:rsidRPr="00EC46B4" w:rsidRDefault="00176F6F" w:rsidP="00E36F27">
            <w:pPr>
              <w:spacing w:before="120" w:after="120"/>
              <w:rPr>
                <w:b/>
              </w:rPr>
            </w:pPr>
            <w:r w:rsidRPr="00EC46B4">
              <w:t>PSČ:</w:t>
            </w:r>
          </w:p>
        </w:tc>
      </w:tr>
      <w:tr w:rsidR="00176F6F" w:rsidRPr="00EC46B4" w14:paraId="3C0A03DC" w14:textId="77777777" w:rsidTr="00E36F27">
        <w:tc>
          <w:tcPr>
            <w:tcW w:w="9072" w:type="dxa"/>
            <w:gridSpan w:val="3"/>
          </w:tcPr>
          <w:p w14:paraId="3C9C008C" w14:textId="77777777" w:rsidR="00176F6F" w:rsidRPr="00EC46B4" w:rsidRDefault="00176F6F" w:rsidP="00E36F27">
            <w:r w:rsidRPr="00EC46B4">
              <w:t xml:space="preserve">Týmto </w:t>
            </w:r>
            <w:r>
              <w:t>vyhla</w:t>
            </w:r>
            <w:r w:rsidRPr="00EC46B4">
              <w:t>sujem na svoju česť, že som zabezpečil(a), aby najmenej 70 % (hmotnosti)  stavebného odpadu a odpadu z demolácií, vyprodukovaného počas realizácie stavby alebo demolácie, neznečisteného škodlivinami, bolo pripravených na opätovné použitie, recykláciu a </w:t>
            </w:r>
            <w:r>
              <w:t>iné</w:t>
            </w:r>
            <w:r w:rsidRPr="00EC46B4">
              <w:t xml:space="preserve"> </w:t>
            </w:r>
            <w:r>
              <w:t xml:space="preserve">materiálové </w:t>
            </w:r>
            <w:r w:rsidRPr="00EC46B4">
              <w:t xml:space="preserve">zhodnotenie </w:t>
            </w:r>
            <w:r>
              <w:t>,</w:t>
            </w:r>
            <w:r w:rsidRPr="00EC46B4">
              <w:t xml:space="preserve"> a to vrátane činnosti spätného zasypávania, pri ktorých sa využije odpad ako náhrada za iné materiály. Zároveň </w:t>
            </w:r>
            <w:r>
              <w:t>vyhla</w:t>
            </w:r>
            <w:r w:rsidRPr="00EC46B4">
              <w:t>sujem, že informácie uvedené v tomto súhrnnom dokumente sú pravdivé.</w:t>
            </w:r>
          </w:p>
          <w:p w14:paraId="47CDC4F7" w14:textId="77777777" w:rsidR="00176F6F" w:rsidRPr="00EC46B4" w:rsidRDefault="00176F6F" w:rsidP="00E36F27">
            <w:r w:rsidRPr="00EC46B4">
              <w:t>Som si vedomý(á) následkov, ktoré by ma postihli v prípade uvedenia nepravdivých údajov v tomto vyhlásení.</w:t>
            </w:r>
          </w:p>
        </w:tc>
      </w:tr>
      <w:tr w:rsidR="00176F6F" w:rsidRPr="00EC46B4" w14:paraId="57E24E58" w14:textId="77777777" w:rsidTr="00E36F27">
        <w:tc>
          <w:tcPr>
            <w:tcW w:w="4071" w:type="dxa"/>
          </w:tcPr>
          <w:p w14:paraId="6742D760" w14:textId="77777777" w:rsidR="00176F6F" w:rsidRPr="00EC46B4" w:rsidRDefault="00176F6F" w:rsidP="00E36F27">
            <w:pPr>
              <w:spacing w:before="120" w:after="120"/>
              <w:rPr>
                <w:b/>
              </w:rPr>
            </w:pPr>
            <w:r w:rsidRPr="00EC46B4">
              <w:rPr>
                <w:b/>
              </w:rPr>
              <w:t>Dátum:</w:t>
            </w:r>
          </w:p>
        </w:tc>
        <w:tc>
          <w:tcPr>
            <w:tcW w:w="5001" w:type="dxa"/>
            <w:gridSpan w:val="2"/>
          </w:tcPr>
          <w:p w14:paraId="0A4D7085" w14:textId="77777777" w:rsidR="00176F6F" w:rsidRPr="00EC46B4" w:rsidRDefault="00176F6F" w:rsidP="00E36F27">
            <w:pPr>
              <w:spacing w:before="120" w:after="120"/>
              <w:rPr>
                <w:b/>
              </w:rPr>
            </w:pPr>
            <w:r w:rsidRPr="00EC46B4">
              <w:rPr>
                <w:b/>
              </w:rPr>
              <w:t>Podpis :</w:t>
            </w:r>
          </w:p>
        </w:tc>
      </w:tr>
    </w:tbl>
    <w:p w14:paraId="1FE4705F" w14:textId="77777777" w:rsidR="00176F6F" w:rsidRPr="00EC46B4" w:rsidRDefault="00176F6F" w:rsidP="00176F6F">
      <w:pPr>
        <w:autoSpaceDE w:val="0"/>
        <w:autoSpaceDN w:val="0"/>
        <w:adjustRightInd w:val="0"/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215"/>
        <w:gridCol w:w="2214"/>
        <w:gridCol w:w="1109"/>
        <w:gridCol w:w="1170"/>
        <w:gridCol w:w="2354"/>
      </w:tblGrid>
      <w:tr w:rsidR="00176F6F" w:rsidRPr="00EC46B4" w14:paraId="341A033D" w14:textId="77777777" w:rsidTr="00E36F27">
        <w:tc>
          <w:tcPr>
            <w:tcW w:w="9060" w:type="dxa"/>
            <w:gridSpan w:val="5"/>
          </w:tcPr>
          <w:p w14:paraId="19B79D4B" w14:textId="77777777" w:rsidR="00176F6F" w:rsidRPr="00A9190B" w:rsidRDefault="00176F6F" w:rsidP="00E36F27">
            <w:pPr>
              <w:autoSpaceDE w:val="0"/>
              <w:autoSpaceDN w:val="0"/>
              <w:adjustRightInd w:val="0"/>
            </w:pPr>
            <w:r w:rsidRPr="00A9190B">
              <w:rPr>
                <w:b/>
                <w:color w:val="000000" w:themeColor="text1"/>
              </w:rPr>
              <w:t>Prehľad nakladania so stavebným odpadom a odpadom z demolácií</w:t>
            </w:r>
          </w:p>
        </w:tc>
      </w:tr>
      <w:tr w:rsidR="00176F6F" w:rsidRPr="00EC46B4" w14:paraId="0E8CBC3F" w14:textId="77777777" w:rsidTr="00E36F27">
        <w:tc>
          <w:tcPr>
            <w:tcW w:w="9060" w:type="dxa"/>
            <w:gridSpan w:val="5"/>
          </w:tcPr>
          <w:p w14:paraId="64FB0F74" w14:textId="77777777" w:rsidR="00176F6F" w:rsidRPr="00EC46B4" w:rsidRDefault="00176F6F" w:rsidP="00E36F27">
            <w:pPr>
              <w:autoSpaceDE w:val="0"/>
              <w:autoSpaceDN w:val="0"/>
              <w:adjustRightInd w:val="0"/>
              <w:rPr>
                <w:b/>
              </w:rPr>
            </w:pPr>
            <w:r w:rsidRPr="00EC46B4">
              <w:rPr>
                <w:b/>
              </w:rPr>
              <w:t>Firma oprávnená na nakladanie s odpadmi – zberová spoločnosť</w:t>
            </w:r>
          </w:p>
        </w:tc>
      </w:tr>
      <w:tr w:rsidR="00176F6F" w:rsidRPr="00EC46B4" w14:paraId="526D7598" w14:textId="77777777" w:rsidTr="00E36F27">
        <w:tc>
          <w:tcPr>
            <w:tcW w:w="9060" w:type="dxa"/>
            <w:gridSpan w:val="5"/>
          </w:tcPr>
          <w:p w14:paraId="481E6DF7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Názov / obchodné meno spoločnosti:</w:t>
            </w:r>
          </w:p>
        </w:tc>
      </w:tr>
      <w:tr w:rsidR="00176F6F" w:rsidRPr="00EC46B4" w14:paraId="15AB0EEE" w14:textId="77777777" w:rsidTr="00E36F27">
        <w:tc>
          <w:tcPr>
            <w:tcW w:w="9060" w:type="dxa"/>
            <w:gridSpan w:val="5"/>
          </w:tcPr>
          <w:p w14:paraId="4C453264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IČO:</w:t>
            </w:r>
          </w:p>
        </w:tc>
      </w:tr>
      <w:tr w:rsidR="00176F6F" w:rsidRPr="00EC46B4" w14:paraId="0BD08C63" w14:textId="77777777" w:rsidTr="00E36F27">
        <w:trPr>
          <w:trHeight w:val="390"/>
        </w:trPr>
        <w:tc>
          <w:tcPr>
            <w:tcW w:w="9060" w:type="dxa"/>
            <w:gridSpan w:val="5"/>
            <w:tcBorders>
              <w:bottom w:val="nil"/>
            </w:tcBorders>
          </w:tcPr>
          <w:p w14:paraId="5E6889D0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Ulica:</w:t>
            </w:r>
          </w:p>
          <w:p w14:paraId="6B7BEA18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</w:p>
        </w:tc>
      </w:tr>
      <w:tr w:rsidR="004B58C9" w:rsidRPr="00EC46B4" w14:paraId="393E44C4" w14:textId="77777777" w:rsidTr="00E36F27">
        <w:trPr>
          <w:trHeight w:val="390"/>
        </w:trPr>
        <w:tc>
          <w:tcPr>
            <w:tcW w:w="4530" w:type="dxa"/>
            <w:gridSpan w:val="2"/>
            <w:tcBorders>
              <w:top w:val="nil"/>
              <w:right w:val="nil"/>
            </w:tcBorders>
          </w:tcPr>
          <w:p w14:paraId="5AA67A92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Obec:</w:t>
            </w:r>
          </w:p>
        </w:tc>
        <w:tc>
          <w:tcPr>
            <w:tcW w:w="4530" w:type="dxa"/>
            <w:gridSpan w:val="3"/>
            <w:tcBorders>
              <w:top w:val="nil"/>
              <w:left w:val="nil"/>
            </w:tcBorders>
          </w:tcPr>
          <w:p w14:paraId="3FB90D41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PSČ:</w:t>
            </w:r>
          </w:p>
        </w:tc>
      </w:tr>
      <w:tr w:rsidR="00176F6F" w:rsidRPr="00EC46B4" w14:paraId="60CAD502" w14:textId="77777777" w:rsidTr="00E36F27">
        <w:trPr>
          <w:trHeight w:val="279"/>
        </w:trPr>
        <w:tc>
          <w:tcPr>
            <w:tcW w:w="9060" w:type="dxa"/>
            <w:gridSpan w:val="5"/>
          </w:tcPr>
          <w:p w14:paraId="24E0D7FD" w14:textId="77777777" w:rsidR="00176F6F" w:rsidRPr="00EC46B4" w:rsidRDefault="00176F6F" w:rsidP="00E36F27">
            <w:pPr>
              <w:autoSpaceDE w:val="0"/>
              <w:autoSpaceDN w:val="0"/>
              <w:adjustRightInd w:val="0"/>
              <w:jc w:val="center"/>
            </w:pPr>
            <w:r w:rsidRPr="00EC46B4">
              <w:t>Odpad</w:t>
            </w:r>
          </w:p>
        </w:tc>
      </w:tr>
      <w:tr w:rsidR="004B58C9" w:rsidRPr="00EC46B4" w14:paraId="7B9AD356" w14:textId="77777777" w:rsidTr="00E36F27">
        <w:trPr>
          <w:trHeight w:val="777"/>
        </w:trPr>
        <w:tc>
          <w:tcPr>
            <w:tcW w:w="2265" w:type="dxa"/>
          </w:tcPr>
          <w:p w14:paraId="605A8E3C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Kód odpadu podľa Katalógu odpadov</w:t>
            </w:r>
          </w:p>
        </w:tc>
        <w:tc>
          <w:tcPr>
            <w:tcW w:w="2265" w:type="dxa"/>
          </w:tcPr>
          <w:p w14:paraId="0D0F6BD7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Názov odpadu podľa Katalógu odpadov</w:t>
            </w:r>
          </w:p>
        </w:tc>
        <w:tc>
          <w:tcPr>
            <w:tcW w:w="994" w:type="dxa"/>
          </w:tcPr>
          <w:p w14:paraId="23A8DAFE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Kategória odpadu</w:t>
            </w:r>
          </w:p>
        </w:tc>
        <w:tc>
          <w:tcPr>
            <w:tcW w:w="1134" w:type="dxa"/>
          </w:tcPr>
          <w:p w14:paraId="1FE60B7B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Hmotnosť odpadu [t]</w:t>
            </w:r>
          </w:p>
        </w:tc>
        <w:tc>
          <w:tcPr>
            <w:tcW w:w="2402" w:type="dxa"/>
          </w:tcPr>
          <w:p w14:paraId="575332EB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Spôsob nakladania s odpadom</w:t>
            </w:r>
          </w:p>
        </w:tc>
      </w:tr>
      <w:tr w:rsidR="004B58C9" w:rsidRPr="00EC46B4" w14:paraId="3934265E" w14:textId="77777777" w:rsidTr="00E36F27">
        <w:trPr>
          <w:trHeight w:val="777"/>
        </w:trPr>
        <w:tc>
          <w:tcPr>
            <w:tcW w:w="2265" w:type="dxa"/>
          </w:tcPr>
          <w:p w14:paraId="675BE326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</w:p>
        </w:tc>
        <w:tc>
          <w:tcPr>
            <w:tcW w:w="2265" w:type="dxa"/>
          </w:tcPr>
          <w:p w14:paraId="4B262975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</w:p>
        </w:tc>
        <w:tc>
          <w:tcPr>
            <w:tcW w:w="994" w:type="dxa"/>
          </w:tcPr>
          <w:p w14:paraId="121142A0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</w:tcPr>
          <w:p w14:paraId="3B35B4CA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</w:p>
        </w:tc>
        <w:tc>
          <w:tcPr>
            <w:tcW w:w="2402" w:type="dxa"/>
          </w:tcPr>
          <w:p w14:paraId="166579DC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</w:p>
        </w:tc>
      </w:tr>
      <w:tr w:rsidR="00176F6F" w:rsidRPr="00EC46B4" w14:paraId="4C652A5E" w14:textId="77777777" w:rsidTr="00E36F27">
        <w:trPr>
          <w:trHeight w:val="297"/>
        </w:trPr>
        <w:tc>
          <w:tcPr>
            <w:tcW w:w="9060" w:type="dxa"/>
            <w:gridSpan w:val="5"/>
          </w:tcPr>
          <w:p w14:paraId="098EF54C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Celková hmotnosť odovzdaného odpadu [t]:</w:t>
            </w:r>
          </w:p>
        </w:tc>
      </w:tr>
      <w:tr w:rsidR="00176F6F" w:rsidRPr="00EC46B4" w14:paraId="7583A177" w14:textId="77777777" w:rsidTr="00E36F27">
        <w:trPr>
          <w:trHeight w:val="429"/>
        </w:trPr>
        <w:tc>
          <w:tcPr>
            <w:tcW w:w="9060" w:type="dxa"/>
            <w:gridSpan w:val="5"/>
          </w:tcPr>
          <w:p w14:paraId="6017361B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 xml:space="preserve">Hmotnosť odpadu, ktorý bol </w:t>
            </w:r>
            <w:r>
              <w:t xml:space="preserve">pripravený na opätovné použitie / </w:t>
            </w:r>
            <w:r w:rsidRPr="00EC46B4">
              <w:t xml:space="preserve">recyklovaný /  / </w:t>
            </w:r>
            <w:r>
              <w:t xml:space="preserve">inak materiálovo </w:t>
            </w:r>
            <w:r w:rsidRPr="00EC46B4">
              <w:t>zhodnotený:</w:t>
            </w:r>
          </w:p>
        </w:tc>
      </w:tr>
      <w:tr w:rsidR="00176F6F" w:rsidRPr="00EC46B4" w14:paraId="1A9B18B2" w14:textId="77777777" w:rsidTr="00E36F27">
        <w:trPr>
          <w:trHeight w:val="429"/>
        </w:trPr>
        <w:tc>
          <w:tcPr>
            <w:tcW w:w="9060" w:type="dxa"/>
            <w:gridSpan w:val="5"/>
          </w:tcPr>
          <w:p w14:paraId="55D65581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Identifikátor prílohy – vážnych lístkov:</w:t>
            </w:r>
          </w:p>
        </w:tc>
      </w:tr>
      <w:tr w:rsidR="00176F6F" w:rsidRPr="00EC46B4" w14:paraId="20796815" w14:textId="77777777" w:rsidTr="00E36F27">
        <w:trPr>
          <w:trHeight w:val="405"/>
        </w:trPr>
        <w:tc>
          <w:tcPr>
            <w:tcW w:w="9060" w:type="dxa"/>
            <w:gridSpan w:val="5"/>
          </w:tcPr>
          <w:p w14:paraId="4B0F2E8B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Dátum odovzdania:</w:t>
            </w:r>
          </w:p>
        </w:tc>
      </w:tr>
    </w:tbl>
    <w:p w14:paraId="6C9AC272" w14:textId="77777777" w:rsidR="00176F6F" w:rsidRPr="00EC46B4" w:rsidRDefault="00176F6F" w:rsidP="00176F6F"/>
    <w:p w14:paraId="082280EF" w14:textId="77777777" w:rsidR="00176F6F" w:rsidRPr="00EC46B4" w:rsidRDefault="00176F6F" w:rsidP="00176F6F">
      <w:pPr>
        <w:rPr>
          <w:i/>
          <w:color w:val="000000" w:themeColor="text1"/>
          <w:kern w:val="3"/>
          <w:lang w:eastAsia="zh-CN"/>
        </w:rPr>
      </w:pPr>
      <w:r w:rsidRPr="00EC46B4">
        <w:rPr>
          <w:i/>
          <w:color w:val="000000" w:themeColor="text1"/>
          <w:kern w:val="3"/>
          <w:lang w:eastAsia="zh-CN"/>
        </w:rPr>
        <w:t xml:space="preserve">Tabuľku nižšie vypĺňate </w:t>
      </w:r>
      <w:r w:rsidRPr="00EC46B4">
        <w:rPr>
          <w:b/>
          <w:i/>
          <w:color w:val="000000" w:themeColor="text1"/>
          <w:kern w:val="3"/>
          <w:u w:val="single"/>
          <w:lang w:eastAsia="zh-CN"/>
        </w:rPr>
        <w:t>vždy</w:t>
      </w:r>
    </w:p>
    <w:tbl>
      <w:tblPr>
        <w:tblStyle w:val="Mriekatabuky"/>
        <w:tblW w:w="9067" w:type="dxa"/>
        <w:tblLook w:val="04A0" w:firstRow="1" w:lastRow="0" w:firstColumn="1" w:lastColumn="0" w:noHBand="0" w:noVBand="1"/>
      </w:tblPr>
      <w:tblGrid>
        <w:gridCol w:w="2638"/>
        <w:gridCol w:w="5012"/>
        <w:gridCol w:w="1417"/>
      </w:tblGrid>
      <w:tr w:rsidR="00176F6F" w:rsidRPr="00EC46B4" w14:paraId="2F3B8C92" w14:textId="77777777" w:rsidTr="00E36F27">
        <w:tc>
          <w:tcPr>
            <w:tcW w:w="2638" w:type="dxa"/>
          </w:tcPr>
          <w:p w14:paraId="2EB90B7F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</w:pPr>
            <w:r w:rsidRPr="00EC46B4"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  <w:t>Celková hmotnosť vzniknutého odpadu</w:t>
            </w:r>
          </w:p>
        </w:tc>
        <w:tc>
          <w:tcPr>
            <w:tcW w:w="5012" w:type="dxa"/>
          </w:tcPr>
          <w:p w14:paraId="0BFAC33C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</w:pPr>
            <w:r w:rsidRPr="00EC46B4"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  <w:t xml:space="preserve">Hmotnosť odpadu, </w:t>
            </w:r>
            <w:r w:rsidRPr="00EC46B4">
              <w:rPr>
                <w:rFonts w:asciiTheme="minorHAnsi" w:hAnsiTheme="minorHAnsi" w:cstheme="minorHAnsi"/>
                <w:b/>
              </w:rPr>
              <w:t xml:space="preserve">ktorý bol </w:t>
            </w:r>
            <w:r>
              <w:rPr>
                <w:rFonts w:asciiTheme="minorHAnsi" w:hAnsiTheme="minorHAnsi" w:cstheme="minorHAnsi"/>
                <w:b/>
              </w:rPr>
              <w:t xml:space="preserve">pripravený na opätovné použitie/ </w:t>
            </w:r>
            <w:r w:rsidRPr="00EC46B4">
              <w:rPr>
                <w:rFonts w:asciiTheme="minorHAnsi" w:hAnsiTheme="minorHAnsi" w:cstheme="minorHAnsi"/>
                <w:b/>
              </w:rPr>
              <w:t xml:space="preserve">recyklovaný / </w:t>
            </w:r>
            <w:r>
              <w:rPr>
                <w:rFonts w:asciiTheme="minorHAnsi" w:hAnsiTheme="minorHAnsi" w:cstheme="minorHAnsi"/>
                <w:b/>
              </w:rPr>
              <w:t>inak materiálovo</w:t>
            </w:r>
            <w:r w:rsidRPr="00EC46B4">
              <w:rPr>
                <w:rFonts w:asciiTheme="minorHAnsi" w:hAnsiTheme="minorHAnsi" w:cstheme="minorHAnsi"/>
                <w:b/>
              </w:rPr>
              <w:t xml:space="preserve"> zhodnotený:</w:t>
            </w:r>
          </w:p>
        </w:tc>
        <w:tc>
          <w:tcPr>
            <w:tcW w:w="1417" w:type="dxa"/>
          </w:tcPr>
          <w:p w14:paraId="2E207BD6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</w:pPr>
            <w:r w:rsidRPr="00EC46B4"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  <w:t xml:space="preserve">Podiel* </w:t>
            </w:r>
          </w:p>
        </w:tc>
      </w:tr>
      <w:tr w:rsidR="00176F6F" w:rsidRPr="00EC46B4" w14:paraId="68D22357" w14:textId="77777777" w:rsidTr="00E36F27">
        <w:tc>
          <w:tcPr>
            <w:tcW w:w="2638" w:type="dxa"/>
          </w:tcPr>
          <w:p w14:paraId="1A8C8FFD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</w:pPr>
          </w:p>
        </w:tc>
        <w:tc>
          <w:tcPr>
            <w:tcW w:w="5012" w:type="dxa"/>
          </w:tcPr>
          <w:p w14:paraId="1D7C934F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</w:pPr>
          </w:p>
        </w:tc>
        <w:tc>
          <w:tcPr>
            <w:tcW w:w="1417" w:type="dxa"/>
          </w:tcPr>
          <w:p w14:paraId="4F2C1298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</w:pPr>
          </w:p>
        </w:tc>
      </w:tr>
      <w:tr w:rsidR="00176F6F" w:rsidRPr="00EC46B4" w14:paraId="09A8C38F" w14:textId="77777777" w:rsidTr="00E36F27">
        <w:trPr>
          <w:trHeight w:val="1011"/>
        </w:trPr>
        <w:tc>
          <w:tcPr>
            <w:tcW w:w="9067" w:type="dxa"/>
            <w:gridSpan w:val="3"/>
          </w:tcPr>
          <w:p w14:paraId="60A29D71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</w:rPr>
            </w:pPr>
            <w:r w:rsidRPr="00EC46B4"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  <w:t xml:space="preserve">*Doplňte zdôvodnenie </w:t>
            </w:r>
            <w:r w:rsidRPr="00EC46B4">
              <w:rPr>
                <w:rFonts w:asciiTheme="minorHAnsi" w:hAnsiTheme="minorHAnsi" w:cstheme="minorHAnsi"/>
                <w:b/>
                <w:i/>
                <w:color w:val="000000" w:themeColor="text1"/>
                <w:sz w:val="24"/>
                <w:u w:val="single"/>
              </w:rPr>
              <w:t xml:space="preserve">len </w:t>
            </w:r>
            <w:r w:rsidRPr="00EC46B4"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  <w:t xml:space="preserve">v prípade nedosiahnutia cieľa </w:t>
            </w:r>
            <w:r w:rsidRPr="00EC46B4">
              <w:rPr>
                <w:rFonts w:asciiTheme="minorHAnsi" w:hAnsiTheme="minorHAnsi" w:cstheme="minorHAnsi"/>
              </w:rPr>
              <w:t>zabezpečiť prípravu na opätovné použitie, recykláciu a</w:t>
            </w:r>
            <w:r>
              <w:rPr>
                <w:rFonts w:asciiTheme="minorHAnsi" w:hAnsiTheme="minorHAnsi" w:cstheme="minorHAnsi"/>
              </w:rPr>
              <w:t xml:space="preserve"> iné materiálové </w:t>
            </w:r>
            <w:r w:rsidRPr="00EC46B4">
              <w:rPr>
                <w:rFonts w:asciiTheme="minorHAnsi" w:hAnsiTheme="minorHAnsi" w:cstheme="minorHAnsi"/>
              </w:rPr>
              <w:t xml:space="preserve">zhodnotenie stavebného odpadu a odpadu z demolácie, vrátane </w:t>
            </w:r>
            <w:proofErr w:type="spellStart"/>
            <w:r w:rsidRPr="00EC46B4">
              <w:rPr>
                <w:rFonts w:asciiTheme="minorHAnsi" w:hAnsiTheme="minorHAnsi" w:cstheme="minorHAnsi"/>
              </w:rPr>
              <w:t>zasypávacích</w:t>
            </w:r>
            <w:proofErr w:type="spellEnd"/>
            <w:r w:rsidRPr="00EC46B4">
              <w:rPr>
                <w:rFonts w:asciiTheme="minorHAnsi" w:hAnsiTheme="minorHAnsi" w:cstheme="minorHAnsi"/>
              </w:rPr>
              <w:t xml:space="preserve"> prác ako náhrady za iné materiály,  </w:t>
            </w:r>
            <w:r w:rsidRPr="00EC46B4">
              <w:rPr>
                <w:rFonts w:asciiTheme="minorHAnsi" w:hAnsiTheme="minorHAnsi" w:cstheme="minorHAnsi"/>
                <w:b/>
                <w:bCs/>
              </w:rPr>
              <w:t xml:space="preserve">v rozsahu </w:t>
            </w:r>
            <w:r w:rsidRPr="00EC46B4">
              <w:rPr>
                <w:rFonts w:asciiTheme="minorHAnsi" w:hAnsiTheme="minorHAnsi" w:cstheme="minorHAnsi"/>
                <w:b/>
                <w:bCs/>
                <w:i/>
                <w:u w:val="single"/>
              </w:rPr>
              <w:t>minimálne 70 % hmotnosti</w:t>
            </w:r>
            <w:r w:rsidRPr="00EC46B4">
              <w:rPr>
                <w:rFonts w:asciiTheme="minorHAnsi" w:hAnsiTheme="minorHAnsi" w:cstheme="minorHAnsi"/>
              </w:rPr>
              <w:t xml:space="preserve"> odpadu:</w:t>
            </w:r>
          </w:p>
          <w:p w14:paraId="597ED3E9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</w:rPr>
            </w:pPr>
          </w:p>
          <w:p w14:paraId="71948601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</w:rPr>
            </w:pPr>
          </w:p>
          <w:p w14:paraId="69E5D7EF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</w:rPr>
            </w:pPr>
          </w:p>
          <w:p w14:paraId="3199EA87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</w:rPr>
            </w:pPr>
          </w:p>
          <w:p w14:paraId="78C71CCC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</w:pPr>
          </w:p>
        </w:tc>
      </w:tr>
    </w:tbl>
    <w:p w14:paraId="5EA35E06" w14:textId="77777777" w:rsidR="00176F6F" w:rsidRPr="00695FFC" w:rsidRDefault="00176F6F" w:rsidP="002806D8">
      <w:pPr>
        <w:spacing w:after="120"/>
        <w:jc w:val="both"/>
        <w:rPr>
          <w:rFonts w:ascii="Arial" w:hAnsi="Arial" w:cs="Arial"/>
          <w:color w:val="FF0000"/>
          <w:sz w:val="20"/>
          <w:szCs w:val="20"/>
        </w:rPr>
      </w:pPr>
    </w:p>
    <w:sectPr w:rsidR="00176F6F" w:rsidRPr="00695F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F6DBC"/>
    <w:multiLevelType w:val="hybridMultilevel"/>
    <w:tmpl w:val="E9146BB4"/>
    <w:lvl w:ilvl="0" w:tplc="B9FCA91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32C2D"/>
    <w:multiLevelType w:val="hybridMultilevel"/>
    <w:tmpl w:val="39446A5C"/>
    <w:lvl w:ilvl="0" w:tplc="7A84BC6E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98D134F"/>
    <w:multiLevelType w:val="hybridMultilevel"/>
    <w:tmpl w:val="9E0A5564"/>
    <w:lvl w:ilvl="0" w:tplc="84C4CC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BF420C"/>
    <w:multiLevelType w:val="hybridMultilevel"/>
    <w:tmpl w:val="140EBA1A"/>
    <w:lvl w:ilvl="0" w:tplc="7A6C151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F124D9"/>
    <w:multiLevelType w:val="hybridMultilevel"/>
    <w:tmpl w:val="10AC162E"/>
    <w:lvl w:ilvl="0" w:tplc="A53EC58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4E703D"/>
    <w:multiLevelType w:val="hybridMultilevel"/>
    <w:tmpl w:val="4A400766"/>
    <w:lvl w:ilvl="0" w:tplc="84C4CC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1B3447"/>
    <w:multiLevelType w:val="hybridMultilevel"/>
    <w:tmpl w:val="322C228C"/>
    <w:lvl w:ilvl="0" w:tplc="84C4CC12">
      <w:start w:val="1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0F0DA6"/>
    <w:multiLevelType w:val="hybridMultilevel"/>
    <w:tmpl w:val="72E66668"/>
    <w:lvl w:ilvl="0" w:tplc="84C4CC12">
      <w:numFmt w:val="bullet"/>
      <w:lvlText w:val="-"/>
      <w:lvlJc w:val="left"/>
      <w:pPr>
        <w:ind w:left="502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 w15:restartNumberingAfterBreak="0">
    <w:nsid w:val="3E3B1750"/>
    <w:multiLevelType w:val="hybridMultilevel"/>
    <w:tmpl w:val="92B4AFF4"/>
    <w:lvl w:ilvl="0" w:tplc="041B0019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FF72B40"/>
    <w:multiLevelType w:val="hybridMultilevel"/>
    <w:tmpl w:val="D1540600"/>
    <w:lvl w:ilvl="0" w:tplc="8CFE53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0070C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A355BB"/>
    <w:multiLevelType w:val="hybridMultilevel"/>
    <w:tmpl w:val="CFE63114"/>
    <w:lvl w:ilvl="0" w:tplc="84C4CC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240DA7"/>
    <w:multiLevelType w:val="hybridMultilevel"/>
    <w:tmpl w:val="4322DD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047A6B"/>
    <w:multiLevelType w:val="hybridMultilevel"/>
    <w:tmpl w:val="4E44FE84"/>
    <w:lvl w:ilvl="0" w:tplc="84C4CC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BB3D93"/>
    <w:multiLevelType w:val="hybridMultilevel"/>
    <w:tmpl w:val="DDBE5A3E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77430C"/>
    <w:multiLevelType w:val="hybridMultilevel"/>
    <w:tmpl w:val="D4B6F398"/>
    <w:lvl w:ilvl="0" w:tplc="22FC924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A60690"/>
    <w:multiLevelType w:val="hybridMultilevel"/>
    <w:tmpl w:val="D3B0AC12"/>
    <w:lvl w:ilvl="0" w:tplc="43BE53AA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0E78C9"/>
    <w:multiLevelType w:val="hybridMultilevel"/>
    <w:tmpl w:val="6B562B64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A53447"/>
    <w:multiLevelType w:val="hybridMultilevel"/>
    <w:tmpl w:val="6A384AB0"/>
    <w:lvl w:ilvl="0" w:tplc="041B0017">
      <w:start w:val="1"/>
      <w:numFmt w:val="lowerLetter"/>
      <w:lvlText w:val="%1)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7E100F11"/>
    <w:multiLevelType w:val="hybridMultilevel"/>
    <w:tmpl w:val="833E71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5570504">
    <w:abstractNumId w:val="5"/>
  </w:num>
  <w:num w:numId="2" w16cid:durableId="78604860">
    <w:abstractNumId w:val="7"/>
  </w:num>
  <w:num w:numId="3" w16cid:durableId="1846285471">
    <w:abstractNumId w:val="2"/>
  </w:num>
  <w:num w:numId="4" w16cid:durableId="1283465397">
    <w:abstractNumId w:val="10"/>
  </w:num>
  <w:num w:numId="5" w16cid:durableId="1321927508">
    <w:abstractNumId w:val="9"/>
  </w:num>
  <w:num w:numId="6" w16cid:durableId="1674989057">
    <w:abstractNumId w:val="4"/>
  </w:num>
  <w:num w:numId="7" w16cid:durableId="2006391607">
    <w:abstractNumId w:val="8"/>
  </w:num>
  <w:num w:numId="8" w16cid:durableId="2053144142">
    <w:abstractNumId w:val="1"/>
  </w:num>
  <w:num w:numId="9" w16cid:durableId="1406606497">
    <w:abstractNumId w:val="14"/>
  </w:num>
  <w:num w:numId="10" w16cid:durableId="364135766">
    <w:abstractNumId w:val="3"/>
  </w:num>
  <w:num w:numId="11" w16cid:durableId="1111588278">
    <w:abstractNumId w:val="15"/>
  </w:num>
  <w:num w:numId="12" w16cid:durableId="1858541814">
    <w:abstractNumId w:val="0"/>
  </w:num>
  <w:num w:numId="13" w16cid:durableId="380206032">
    <w:abstractNumId w:val="16"/>
  </w:num>
  <w:num w:numId="14" w16cid:durableId="1114520535">
    <w:abstractNumId w:val="12"/>
  </w:num>
  <w:num w:numId="15" w16cid:durableId="1930768289">
    <w:abstractNumId w:val="13"/>
  </w:num>
  <w:num w:numId="16" w16cid:durableId="2097166325">
    <w:abstractNumId w:val="18"/>
  </w:num>
  <w:num w:numId="17" w16cid:durableId="884409971">
    <w:abstractNumId w:val="11"/>
  </w:num>
  <w:num w:numId="18" w16cid:durableId="1375497352">
    <w:abstractNumId w:val="17"/>
  </w:num>
  <w:num w:numId="19" w16cid:durableId="1974362382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Hrubjaková Petra">
    <w15:presenceInfo w15:providerId="AD" w15:userId="S::petra.hrubjakova@bbsk.sk::8701458e-e95e-43c9-b1f9-2c528de80c1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5ED"/>
    <w:rsid w:val="00001931"/>
    <w:rsid w:val="00002616"/>
    <w:rsid w:val="000134FC"/>
    <w:rsid w:val="00013D65"/>
    <w:rsid w:val="00015CA5"/>
    <w:rsid w:val="0002064F"/>
    <w:rsid w:val="00021870"/>
    <w:rsid w:val="00023FD9"/>
    <w:rsid w:val="00032B89"/>
    <w:rsid w:val="00033EB4"/>
    <w:rsid w:val="00033F57"/>
    <w:rsid w:val="00035514"/>
    <w:rsid w:val="000362A9"/>
    <w:rsid w:val="0005090E"/>
    <w:rsid w:val="000547B9"/>
    <w:rsid w:val="00056169"/>
    <w:rsid w:val="00056306"/>
    <w:rsid w:val="0006052D"/>
    <w:rsid w:val="00060837"/>
    <w:rsid w:val="00071E02"/>
    <w:rsid w:val="000779C3"/>
    <w:rsid w:val="0008403B"/>
    <w:rsid w:val="000843A4"/>
    <w:rsid w:val="00085AAD"/>
    <w:rsid w:val="0008685F"/>
    <w:rsid w:val="000869B0"/>
    <w:rsid w:val="0009059F"/>
    <w:rsid w:val="00091FB7"/>
    <w:rsid w:val="00092B85"/>
    <w:rsid w:val="00093920"/>
    <w:rsid w:val="00097FA3"/>
    <w:rsid w:val="000A3FAD"/>
    <w:rsid w:val="000A4CE8"/>
    <w:rsid w:val="000A678E"/>
    <w:rsid w:val="000B5804"/>
    <w:rsid w:val="000C0442"/>
    <w:rsid w:val="000C3852"/>
    <w:rsid w:val="000C7A9A"/>
    <w:rsid w:val="000E03C1"/>
    <w:rsid w:val="000E2A19"/>
    <w:rsid w:val="000E543C"/>
    <w:rsid w:val="000E63E2"/>
    <w:rsid w:val="000F5BE2"/>
    <w:rsid w:val="000F6326"/>
    <w:rsid w:val="001015F5"/>
    <w:rsid w:val="00115E50"/>
    <w:rsid w:val="00120ABC"/>
    <w:rsid w:val="00122B1E"/>
    <w:rsid w:val="001236C8"/>
    <w:rsid w:val="00125A79"/>
    <w:rsid w:val="00125E52"/>
    <w:rsid w:val="001317E4"/>
    <w:rsid w:val="00144DDB"/>
    <w:rsid w:val="00150F5A"/>
    <w:rsid w:val="00151FC1"/>
    <w:rsid w:val="001644E4"/>
    <w:rsid w:val="00172378"/>
    <w:rsid w:val="00176F6F"/>
    <w:rsid w:val="0018019B"/>
    <w:rsid w:val="0018473B"/>
    <w:rsid w:val="00185A1E"/>
    <w:rsid w:val="00190384"/>
    <w:rsid w:val="00197CE0"/>
    <w:rsid w:val="001A7848"/>
    <w:rsid w:val="001B0BBC"/>
    <w:rsid w:val="001B1BF0"/>
    <w:rsid w:val="001B30BB"/>
    <w:rsid w:val="001B67B8"/>
    <w:rsid w:val="001D004C"/>
    <w:rsid w:val="001D0B3E"/>
    <w:rsid w:val="001D589E"/>
    <w:rsid w:val="001D5E65"/>
    <w:rsid w:val="001E3E8A"/>
    <w:rsid w:val="001E7A51"/>
    <w:rsid w:val="001F2A3D"/>
    <w:rsid w:val="001F3E39"/>
    <w:rsid w:val="001F4CA4"/>
    <w:rsid w:val="001F78CF"/>
    <w:rsid w:val="00201297"/>
    <w:rsid w:val="00203343"/>
    <w:rsid w:val="00206695"/>
    <w:rsid w:val="00213B67"/>
    <w:rsid w:val="00220CE2"/>
    <w:rsid w:val="002260A1"/>
    <w:rsid w:val="00231741"/>
    <w:rsid w:val="00232349"/>
    <w:rsid w:val="0024205B"/>
    <w:rsid w:val="00242F9A"/>
    <w:rsid w:val="00245E53"/>
    <w:rsid w:val="0024627B"/>
    <w:rsid w:val="002635C7"/>
    <w:rsid w:val="00265534"/>
    <w:rsid w:val="002747FB"/>
    <w:rsid w:val="00275DBA"/>
    <w:rsid w:val="00280684"/>
    <w:rsid w:val="002806D8"/>
    <w:rsid w:val="002905E9"/>
    <w:rsid w:val="00290A3E"/>
    <w:rsid w:val="00290C89"/>
    <w:rsid w:val="00297C10"/>
    <w:rsid w:val="002A0973"/>
    <w:rsid w:val="002A2515"/>
    <w:rsid w:val="002B653F"/>
    <w:rsid w:val="002C4F2C"/>
    <w:rsid w:val="002D2547"/>
    <w:rsid w:val="002D2AFC"/>
    <w:rsid w:val="002E0FF6"/>
    <w:rsid w:val="002E28C1"/>
    <w:rsid w:val="002E6CA8"/>
    <w:rsid w:val="002F04D0"/>
    <w:rsid w:val="002F04E2"/>
    <w:rsid w:val="002F4664"/>
    <w:rsid w:val="003017E7"/>
    <w:rsid w:val="00305C62"/>
    <w:rsid w:val="00306289"/>
    <w:rsid w:val="0031328B"/>
    <w:rsid w:val="003158D1"/>
    <w:rsid w:val="003175AF"/>
    <w:rsid w:val="00320892"/>
    <w:rsid w:val="0032387B"/>
    <w:rsid w:val="00331F45"/>
    <w:rsid w:val="00336C58"/>
    <w:rsid w:val="003414CD"/>
    <w:rsid w:val="00341D5D"/>
    <w:rsid w:val="00343288"/>
    <w:rsid w:val="00343E5B"/>
    <w:rsid w:val="00350CAB"/>
    <w:rsid w:val="003516F5"/>
    <w:rsid w:val="00351718"/>
    <w:rsid w:val="00360244"/>
    <w:rsid w:val="00360999"/>
    <w:rsid w:val="003719F8"/>
    <w:rsid w:val="00375C68"/>
    <w:rsid w:val="00376A12"/>
    <w:rsid w:val="00376C8A"/>
    <w:rsid w:val="00382210"/>
    <w:rsid w:val="00384612"/>
    <w:rsid w:val="0039641A"/>
    <w:rsid w:val="00397DEC"/>
    <w:rsid w:val="003A15B3"/>
    <w:rsid w:val="003B27AD"/>
    <w:rsid w:val="003B34BD"/>
    <w:rsid w:val="003B6833"/>
    <w:rsid w:val="003B7CE0"/>
    <w:rsid w:val="003C585F"/>
    <w:rsid w:val="003D44CA"/>
    <w:rsid w:val="003E4632"/>
    <w:rsid w:val="003F71CE"/>
    <w:rsid w:val="00400A53"/>
    <w:rsid w:val="00405CFF"/>
    <w:rsid w:val="00410B61"/>
    <w:rsid w:val="00416991"/>
    <w:rsid w:val="00416B5C"/>
    <w:rsid w:val="00423A6B"/>
    <w:rsid w:val="00424745"/>
    <w:rsid w:val="00426912"/>
    <w:rsid w:val="00433071"/>
    <w:rsid w:val="00442854"/>
    <w:rsid w:val="00444DB2"/>
    <w:rsid w:val="0044549B"/>
    <w:rsid w:val="00451362"/>
    <w:rsid w:val="00452B59"/>
    <w:rsid w:val="00453993"/>
    <w:rsid w:val="004627AA"/>
    <w:rsid w:val="0046497D"/>
    <w:rsid w:val="00466EE1"/>
    <w:rsid w:val="00467440"/>
    <w:rsid w:val="004724DA"/>
    <w:rsid w:val="00480419"/>
    <w:rsid w:val="0048490F"/>
    <w:rsid w:val="004964EA"/>
    <w:rsid w:val="00496C2C"/>
    <w:rsid w:val="00497E0D"/>
    <w:rsid w:val="004A0558"/>
    <w:rsid w:val="004A1C75"/>
    <w:rsid w:val="004A4706"/>
    <w:rsid w:val="004A4755"/>
    <w:rsid w:val="004B1083"/>
    <w:rsid w:val="004B3FE5"/>
    <w:rsid w:val="004B58C9"/>
    <w:rsid w:val="004D2C41"/>
    <w:rsid w:val="004D58DD"/>
    <w:rsid w:val="004E16F7"/>
    <w:rsid w:val="004F2374"/>
    <w:rsid w:val="004F729E"/>
    <w:rsid w:val="0050355B"/>
    <w:rsid w:val="00503689"/>
    <w:rsid w:val="005216EC"/>
    <w:rsid w:val="00521826"/>
    <w:rsid w:val="005272D3"/>
    <w:rsid w:val="00533DFB"/>
    <w:rsid w:val="00536A7D"/>
    <w:rsid w:val="00540BBB"/>
    <w:rsid w:val="0055731D"/>
    <w:rsid w:val="005657E2"/>
    <w:rsid w:val="005733D0"/>
    <w:rsid w:val="00573606"/>
    <w:rsid w:val="005736D8"/>
    <w:rsid w:val="00574833"/>
    <w:rsid w:val="00574E9D"/>
    <w:rsid w:val="00580C50"/>
    <w:rsid w:val="00583487"/>
    <w:rsid w:val="00584E86"/>
    <w:rsid w:val="00585261"/>
    <w:rsid w:val="00585C45"/>
    <w:rsid w:val="00587C98"/>
    <w:rsid w:val="00592848"/>
    <w:rsid w:val="00592D9D"/>
    <w:rsid w:val="005A656E"/>
    <w:rsid w:val="005B3A95"/>
    <w:rsid w:val="005C3C75"/>
    <w:rsid w:val="005C6B33"/>
    <w:rsid w:val="005C7643"/>
    <w:rsid w:val="005C7997"/>
    <w:rsid w:val="005D07A7"/>
    <w:rsid w:val="005D08D1"/>
    <w:rsid w:val="005D5366"/>
    <w:rsid w:val="005D6B30"/>
    <w:rsid w:val="005E3E5A"/>
    <w:rsid w:val="005E6316"/>
    <w:rsid w:val="005F2B17"/>
    <w:rsid w:val="005F2F17"/>
    <w:rsid w:val="005F46F6"/>
    <w:rsid w:val="006003C3"/>
    <w:rsid w:val="00602BA7"/>
    <w:rsid w:val="00605738"/>
    <w:rsid w:val="00620E23"/>
    <w:rsid w:val="0062142C"/>
    <w:rsid w:val="0062416B"/>
    <w:rsid w:val="006250D9"/>
    <w:rsid w:val="006300D3"/>
    <w:rsid w:val="006309C4"/>
    <w:rsid w:val="00631DB1"/>
    <w:rsid w:val="00635DD4"/>
    <w:rsid w:val="00640A78"/>
    <w:rsid w:val="006443E3"/>
    <w:rsid w:val="00646267"/>
    <w:rsid w:val="00646BDD"/>
    <w:rsid w:val="00647202"/>
    <w:rsid w:val="00653D58"/>
    <w:rsid w:val="0066344D"/>
    <w:rsid w:val="00664449"/>
    <w:rsid w:val="006668F3"/>
    <w:rsid w:val="0066737A"/>
    <w:rsid w:val="006705AC"/>
    <w:rsid w:val="00676ECA"/>
    <w:rsid w:val="00677CE9"/>
    <w:rsid w:val="00686E1E"/>
    <w:rsid w:val="00690108"/>
    <w:rsid w:val="00695FFC"/>
    <w:rsid w:val="006A698D"/>
    <w:rsid w:val="006B0573"/>
    <w:rsid w:val="006B4B75"/>
    <w:rsid w:val="006B7CCC"/>
    <w:rsid w:val="006C2E63"/>
    <w:rsid w:val="006C453C"/>
    <w:rsid w:val="006D071F"/>
    <w:rsid w:val="006D07E4"/>
    <w:rsid w:val="006D119C"/>
    <w:rsid w:val="006D69BA"/>
    <w:rsid w:val="006E3421"/>
    <w:rsid w:val="006E66BC"/>
    <w:rsid w:val="006E6E66"/>
    <w:rsid w:val="006F2FBF"/>
    <w:rsid w:val="006F6AE3"/>
    <w:rsid w:val="00706FFA"/>
    <w:rsid w:val="00710949"/>
    <w:rsid w:val="00714716"/>
    <w:rsid w:val="0072414F"/>
    <w:rsid w:val="00725D02"/>
    <w:rsid w:val="00737598"/>
    <w:rsid w:val="007375CE"/>
    <w:rsid w:val="00737E3C"/>
    <w:rsid w:val="00740F4D"/>
    <w:rsid w:val="00741C86"/>
    <w:rsid w:val="007421A4"/>
    <w:rsid w:val="00745D71"/>
    <w:rsid w:val="0074658E"/>
    <w:rsid w:val="0075055B"/>
    <w:rsid w:val="007515DC"/>
    <w:rsid w:val="00755AB2"/>
    <w:rsid w:val="007630A2"/>
    <w:rsid w:val="007817F2"/>
    <w:rsid w:val="00785528"/>
    <w:rsid w:val="00791BB8"/>
    <w:rsid w:val="0079215E"/>
    <w:rsid w:val="00792863"/>
    <w:rsid w:val="00793C42"/>
    <w:rsid w:val="00795F0B"/>
    <w:rsid w:val="007A0FE4"/>
    <w:rsid w:val="007A2FA9"/>
    <w:rsid w:val="007C79E1"/>
    <w:rsid w:val="007D56A5"/>
    <w:rsid w:val="007E0AE2"/>
    <w:rsid w:val="007E0E77"/>
    <w:rsid w:val="007E3369"/>
    <w:rsid w:val="007F05A4"/>
    <w:rsid w:val="007F316E"/>
    <w:rsid w:val="008020B1"/>
    <w:rsid w:val="008038AA"/>
    <w:rsid w:val="00810170"/>
    <w:rsid w:val="008120D4"/>
    <w:rsid w:val="0082369A"/>
    <w:rsid w:val="00825564"/>
    <w:rsid w:val="00831DC2"/>
    <w:rsid w:val="008326F7"/>
    <w:rsid w:val="00832928"/>
    <w:rsid w:val="0084136D"/>
    <w:rsid w:val="0084691B"/>
    <w:rsid w:val="008513D4"/>
    <w:rsid w:val="008518EE"/>
    <w:rsid w:val="008537B3"/>
    <w:rsid w:val="00855728"/>
    <w:rsid w:val="0085596A"/>
    <w:rsid w:val="008565CB"/>
    <w:rsid w:val="00861831"/>
    <w:rsid w:val="00866E54"/>
    <w:rsid w:val="008712E6"/>
    <w:rsid w:val="00880781"/>
    <w:rsid w:val="00881514"/>
    <w:rsid w:val="008815F9"/>
    <w:rsid w:val="00881CCB"/>
    <w:rsid w:val="00890819"/>
    <w:rsid w:val="00891BAB"/>
    <w:rsid w:val="0089423E"/>
    <w:rsid w:val="008A0600"/>
    <w:rsid w:val="008A5197"/>
    <w:rsid w:val="008B59C1"/>
    <w:rsid w:val="008C12EB"/>
    <w:rsid w:val="008C22E4"/>
    <w:rsid w:val="008C2E39"/>
    <w:rsid w:val="008C4348"/>
    <w:rsid w:val="008D46FC"/>
    <w:rsid w:val="008D6021"/>
    <w:rsid w:val="008E02C6"/>
    <w:rsid w:val="008E13F1"/>
    <w:rsid w:val="008E181B"/>
    <w:rsid w:val="008E2C00"/>
    <w:rsid w:val="008E2E6E"/>
    <w:rsid w:val="008E3EFE"/>
    <w:rsid w:val="008E7FF7"/>
    <w:rsid w:val="008F1E5F"/>
    <w:rsid w:val="008F7834"/>
    <w:rsid w:val="00907980"/>
    <w:rsid w:val="00931551"/>
    <w:rsid w:val="009350A9"/>
    <w:rsid w:val="009413EB"/>
    <w:rsid w:val="00941F85"/>
    <w:rsid w:val="00942B94"/>
    <w:rsid w:val="00944481"/>
    <w:rsid w:val="009475EF"/>
    <w:rsid w:val="00953C85"/>
    <w:rsid w:val="00966BBE"/>
    <w:rsid w:val="00971ABF"/>
    <w:rsid w:val="00971E2E"/>
    <w:rsid w:val="00972A3D"/>
    <w:rsid w:val="00972A4E"/>
    <w:rsid w:val="00972C22"/>
    <w:rsid w:val="009741D0"/>
    <w:rsid w:val="00982F96"/>
    <w:rsid w:val="009905A0"/>
    <w:rsid w:val="009A0349"/>
    <w:rsid w:val="009A1F4A"/>
    <w:rsid w:val="009A3E5D"/>
    <w:rsid w:val="009A3E81"/>
    <w:rsid w:val="009A5F54"/>
    <w:rsid w:val="009B20FD"/>
    <w:rsid w:val="009B3405"/>
    <w:rsid w:val="009C12CA"/>
    <w:rsid w:val="009C2091"/>
    <w:rsid w:val="009D0DAC"/>
    <w:rsid w:val="009D1AB8"/>
    <w:rsid w:val="009D5821"/>
    <w:rsid w:val="009E0EA2"/>
    <w:rsid w:val="009E3F6C"/>
    <w:rsid w:val="009F2C14"/>
    <w:rsid w:val="009F3150"/>
    <w:rsid w:val="00A0150A"/>
    <w:rsid w:val="00A05605"/>
    <w:rsid w:val="00A05709"/>
    <w:rsid w:val="00A06CD2"/>
    <w:rsid w:val="00A1182B"/>
    <w:rsid w:val="00A119EC"/>
    <w:rsid w:val="00A1362E"/>
    <w:rsid w:val="00A15D1D"/>
    <w:rsid w:val="00A1624B"/>
    <w:rsid w:val="00A20DEF"/>
    <w:rsid w:val="00A215BE"/>
    <w:rsid w:val="00A22B7B"/>
    <w:rsid w:val="00A30ED4"/>
    <w:rsid w:val="00A35B23"/>
    <w:rsid w:val="00A430DB"/>
    <w:rsid w:val="00A459E0"/>
    <w:rsid w:val="00A47366"/>
    <w:rsid w:val="00A544D1"/>
    <w:rsid w:val="00A568F3"/>
    <w:rsid w:val="00A57588"/>
    <w:rsid w:val="00A71AF1"/>
    <w:rsid w:val="00A82046"/>
    <w:rsid w:val="00A822BA"/>
    <w:rsid w:val="00A82938"/>
    <w:rsid w:val="00A9094A"/>
    <w:rsid w:val="00A94E4E"/>
    <w:rsid w:val="00AA1E43"/>
    <w:rsid w:val="00AA6415"/>
    <w:rsid w:val="00AA7438"/>
    <w:rsid w:val="00AC4506"/>
    <w:rsid w:val="00AC485B"/>
    <w:rsid w:val="00AC7E7B"/>
    <w:rsid w:val="00AD3F32"/>
    <w:rsid w:val="00AD4B5A"/>
    <w:rsid w:val="00AD7D2D"/>
    <w:rsid w:val="00AE212A"/>
    <w:rsid w:val="00AE2F4F"/>
    <w:rsid w:val="00AE48AE"/>
    <w:rsid w:val="00AE4BDC"/>
    <w:rsid w:val="00AE627E"/>
    <w:rsid w:val="00AF28E8"/>
    <w:rsid w:val="00AF6172"/>
    <w:rsid w:val="00B01438"/>
    <w:rsid w:val="00B01F96"/>
    <w:rsid w:val="00B02911"/>
    <w:rsid w:val="00B03D8E"/>
    <w:rsid w:val="00B1262D"/>
    <w:rsid w:val="00B12D8F"/>
    <w:rsid w:val="00B25FED"/>
    <w:rsid w:val="00B27013"/>
    <w:rsid w:val="00B32C96"/>
    <w:rsid w:val="00B33D45"/>
    <w:rsid w:val="00B44A0C"/>
    <w:rsid w:val="00B45F02"/>
    <w:rsid w:val="00B463BC"/>
    <w:rsid w:val="00B51756"/>
    <w:rsid w:val="00B55CF6"/>
    <w:rsid w:val="00B57439"/>
    <w:rsid w:val="00B62443"/>
    <w:rsid w:val="00B64463"/>
    <w:rsid w:val="00B72B86"/>
    <w:rsid w:val="00B76ABE"/>
    <w:rsid w:val="00B83AC4"/>
    <w:rsid w:val="00B877C5"/>
    <w:rsid w:val="00B92487"/>
    <w:rsid w:val="00B9299F"/>
    <w:rsid w:val="00B93352"/>
    <w:rsid w:val="00B95B81"/>
    <w:rsid w:val="00B97151"/>
    <w:rsid w:val="00BA25ED"/>
    <w:rsid w:val="00BA6CA7"/>
    <w:rsid w:val="00BA77EF"/>
    <w:rsid w:val="00BB2F5D"/>
    <w:rsid w:val="00BB3048"/>
    <w:rsid w:val="00BB6A36"/>
    <w:rsid w:val="00BC5DCC"/>
    <w:rsid w:val="00BC63F4"/>
    <w:rsid w:val="00BC7D62"/>
    <w:rsid w:val="00BD1795"/>
    <w:rsid w:val="00BD5E73"/>
    <w:rsid w:val="00BD6686"/>
    <w:rsid w:val="00BD6EFB"/>
    <w:rsid w:val="00BE19BB"/>
    <w:rsid w:val="00BE2194"/>
    <w:rsid w:val="00BE2612"/>
    <w:rsid w:val="00BE7B0D"/>
    <w:rsid w:val="00BF141D"/>
    <w:rsid w:val="00C00709"/>
    <w:rsid w:val="00C01E24"/>
    <w:rsid w:val="00C02935"/>
    <w:rsid w:val="00C25511"/>
    <w:rsid w:val="00C26112"/>
    <w:rsid w:val="00C27054"/>
    <w:rsid w:val="00C412B7"/>
    <w:rsid w:val="00C51434"/>
    <w:rsid w:val="00C64381"/>
    <w:rsid w:val="00C64F00"/>
    <w:rsid w:val="00C666EF"/>
    <w:rsid w:val="00C7234C"/>
    <w:rsid w:val="00C76079"/>
    <w:rsid w:val="00C87B20"/>
    <w:rsid w:val="00C90B2C"/>
    <w:rsid w:val="00C9528A"/>
    <w:rsid w:val="00C9606B"/>
    <w:rsid w:val="00C97737"/>
    <w:rsid w:val="00CA09D7"/>
    <w:rsid w:val="00CA0E9A"/>
    <w:rsid w:val="00CA1452"/>
    <w:rsid w:val="00CA43C1"/>
    <w:rsid w:val="00CB1AB2"/>
    <w:rsid w:val="00CB3563"/>
    <w:rsid w:val="00CC170E"/>
    <w:rsid w:val="00CC60FB"/>
    <w:rsid w:val="00CC7978"/>
    <w:rsid w:val="00CD16BD"/>
    <w:rsid w:val="00CD1D2A"/>
    <w:rsid w:val="00CD5711"/>
    <w:rsid w:val="00CD75C3"/>
    <w:rsid w:val="00CE5772"/>
    <w:rsid w:val="00CF0067"/>
    <w:rsid w:val="00CF03E0"/>
    <w:rsid w:val="00CF0BEE"/>
    <w:rsid w:val="00CF3D41"/>
    <w:rsid w:val="00D0052E"/>
    <w:rsid w:val="00D0116D"/>
    <w:rsid w:val="00D03092"/>
    <w:rsid w:val="00D118CF"/>
    <w:rsid w:val="00D2149F"/>
    <w:rsid w:val="00D30B98"/>
    <w:rsid w:val="00D323CB"/>
    <w:rsid w:val="00D3534A"/>
    <w:rsid w:val="00D362CF"/>
    <w:rsid w:val="00D36E30"/>
    <w:rsid w:val="00D406AF"/>
    <w:rsid w:val="00D407B7"/>
    <w:rsid w:val="00D42121"/>
    <w:rsid w:val="00D439A1"/>
    <w:rsid w:val="00D44808"/>
    <w:rsid w:val="00D51812"/>
    <w:rsid w:val="00D5221C"/>
    <w:rsid w:val="00D562D1"/>
    <w:rsid w:val="00D56994"/>
    <w:rsid w:val="00D57951"/>
    <w:rsid w:val="00D65F13"/>
    <w:rsid w:val="00D72042"/>
    <w:rsid w:val="00D722CD"/>
    <w:rsid w:val="00D75AB8"/>
    <w:rsid w:val="00D84232"/>
    <w:rsid w:val="00D9035E"/>
    <w:rsid w:val="00D93F2F"/>
    <w:rsid w:val="00D97100"/>
    <w:rsid w:val="00D979C4"/>
    <w:rsid w:val="00D97AC3"/>
    <w:rsid w:val="00DA058C"/>
    <w:rsid w:val="00DA47CE"/>
    <w:rsid w:val="00DB051A"/>
    <w:rsid w:val="00DB14F4"/>
    <w:rsid w:val="00DB169E"/>
    <w:rsid w:val="00DB4176"/>
    <w:rsid w:val="00DB47BE"/>
    <w:rsid w:val="00DB5B5F"/>
    <w:rsid w:val="00DC22D2"/>
    <w:rsid w:val="00DC5E57"/>
    <w:rsid w:val="00DD0A65"/>
    <w:rsid w:val="00DD3283"/>
    <w:rsid w:val="00DD4605"/>
    <w:rsid w:val="00DD4E52"/>
    <w:rsid w:val="00DD6A67"/>
    <w:rsid w:val="00DD79DB"/>
    <w:rsid w:val="00DE459B"/>
    <w:rsid w:val="00DE6E0E"/>
    <w:rsid w:val="00DF49B1"/>
    <w:rsid w:val="00DF53CF"/>
    <w:rsid w:val="00DF77F4"/>
    <w:rsid w:val="00E033D3"/>
    <w:rsid w:val="00E05625"/>
    <w:rsid w:val="00E116F9"/>
    <w:rsid w:val="00E12DAA"/>
    <w:rsid w:val="00E16C28"/>
    <w:rsid w:val="00E23BC7"/>
    <w:rsid w:val="00E278EE"/>
    <w:rsid w:val="00E31484"/>
    <w:rsid w:val="00E36C62"/>
    <w:rsid w:val="00E37482"/>
    <w:rsid w:val="00E45714"/>
    <w:rsid w:val="00E463F4"/>
    <w:rsid w:val="00E52598"/>
    <w:rsid w:val="00E53BB3"/>
    <w:rsid w:val="00E552A7"/>
    <w:rsid w:val="00E63405"/>
    <w:rsid w:val="00E70069"/>
    <w:rsid w:val="00E715E8"/>
    <w:rsid w:val="00E7235B"/>
    <w:rsid w:val="00E74522"/>
    <w:rsid w:val="00E80396"/>
    <w:rsid w:val="00E840F8"/>
    <w:rsid w:val="00E84EB5"/>
    <w:rsid w:val="00E85CF6"/>
    <w:rsid w:val="00E90FAF"/>
    <w:rsid w:val="00E921B6"/>
    <w:rsid w:val="00E944D2"/>
    <w:rsid w:val="00EA0754"/>
    <w:rsid w:val="00EA25CC"/>
    <w:rsid w:val="00EA609D"/>
    <w:rsid w:val="00EB2542"/>
    <w:rsid w:val="00EB322E"/>
    <w:rsid w:val="00EB386F"/>
    <w:rsid w:val="00EB48A1"/>
    <w:rsid w:val="00EC6CD9"/>
    <w:rsid w:val="00ED6354"/>
    <w:rsid w:val="00ED66D5"/>
    <w:rsid w:val="00EE44D1"/>
    <w:rsid w:val="00EE4C44"/>
    <w:rsid w:val="00EE7BCA"/>
    <w:rsid w:val="00EF122D"/>
    <w:rsid w:val="00EF3F34"/>
    <w:rsid w:val="00EF55F2"/>
    <w:rsid w:val="00EF6244"/>
    <w:rsid w:val="00F12521"/>
    <w:rsid w:val="00F13E1A"/>
    <w:rsid w:val="00F1603F"/>
    <w:rsid w:val="00F20B64"/>
    <w:rsid w:val="00F22635"/>
    <w:rsid w:val="00F2764F"/>
    <w:rsid w:val="00F3500D"/>
    <w:rsid w:val="00F37927"/>
    <w:rsid w:val="00F37F7D"/>
    <w:rsid w:val="00F47E7F"/>
    <w:rsid w:val="00F530AE"/>
    <w:rsid w:val="00F567CD"/>
    <w:rsid w:val="00F60621"/>
    <w:rsid w:val="00F6734F"/>
    <w:rsid w:val="00F70E38"/>
    <w:rsid w:val="00F71A24"/>
    <w:rsid w:val="00F80235"/>
    <w:rsid w:val="00F80E6C"/>
    <w:rsid w:val="00F8134F"/>
    <w:rsid w:val="00F8383A"/>
    <w:rsid w:val="00F8545B"/>
    <w:rsid w:val="00F85555"/>
    <w:rsid w:val="00F86676"/>
    <w:rsid w:val="00F908E9"/>
    <w:rsid w:val="00F942B6"/>
    <w:rsid w:val="00F96C73"/>
    <w:rsid w:val="00FA125C"/>
    <w:rsid w:val="00FC0120"/>
    <w:rsid w:val="00FC10B0"/>
    <w:rsid w:val="00FC2A55"/>
    <w:rsid w:val="00FC533D"/>
    <w:rsid w:val="00FC5475"/>
    <w:rsid w:val="00FC6337"/>
    <w:rsid w:val="00FD387D"/>
    <w:rsid w:val="00FD6A96"/>
    <w:rsid w:val="00FE4AAA"/>
    <w:rsid w:val="00FF01F6"/>
    <w:rsid w:val="00FF1C62"/>
    <w:rsid w:val="00FF62C7"/>
    <w:rsid w:val="00FF6F20"/>
    <w:rsid w:val="0BF78F6B"/>
    <w:rsid w:val="1369C1E2"/>
    <w:rsid w:val="311F0952"/>
    <w:rsid w:val="381BCF33"/>
    <w:rsid w:val="3C60E700"/>
    <w:rsid w:val="40552F76"/>
    <w:rsid w:val="5962B119"/>
    <w:rsid w:val="5B7C5BE8"/>
    <w:rsid w:val="5E56465E"/>
    <w:rsid w:val="684BF72E"/>
    <w:rsid w:val="70B145C2"/>
    <w:rsid w:val="77CFDF5C"/>
    <w:rsid w:val="7C40CA92"/>
    <w:rsid w:val="7F2A2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3BF02"/>
  <w15:chartTrackingRefBased/>
  <w15:docId w15:val="{889EE0FB-CECF-4E96-8F61-8671E3535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BA25E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BA25E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BA25E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BA25E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BA25E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BA25E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BA25E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BA25E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BA25E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BA25E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BA25E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BA25E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BA25ED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BA25ED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BA25ED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BA25ED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BA25ED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BA25ED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BA25E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BA25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BA25E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BA25E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BA25E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BA25ED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BA25ED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BA25ED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BA25E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BA25ED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BA25ED"/>
    <w:rPr>
      <w:b/>
      <w:bCs/>
      <w:smallCaps/>
      <w:color w:val="0F4761" w:themeColor="accent1" w:themeShade="BF"/>
      <w:spacing w:val="5"/>
    </w:rPr>
  </w:style>
  <w:style w:type="character" w:styleId="Hypertextovprepojenie">
    <w:name w:val="Hyperlink"/>
    <w:basedOn w:val="Predvolenpsmoodseku"/>
    <w:uiPriority w:val="99"/>
    <w:unhideWhenUsed/>
    <w:rsid w:val="00BA25ED"/>
    <w:rPr>
      <w:color w:val="0000FF"/>
      <w:u w:val="single"/>
    </w:rPr>
  </w:style>
  <w:style w:type="table" w:styleId="Mriekatabuky">
    <w:name w:val="Table Grid"/>
    <w:basedOn w:val="Normlnatabuka"/>
    <w:uiPriority w:val="59"/>
    <w:rsid w:val="000206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vyrieenzmienka">
    <w:name w:val="Unresolved Mention"/>
    <w:basedOn w:val="Predvolenpsmoodseku"/>
    <w:uiPriority w:val="99"/>
    <w:semiHidden/>
    <w:unhideWhenUsed/>
    <w:rsid w:val="00BE7B0D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791BB8"/>
    <w:rPr>
      <w:color w:val="96607D" w:themeColor="followedHyperlink"/>
      <w:u w:val="single"/>
    </w:rPr>
  </w:style>
  <w:style w:type="paragraph" w:customStyle="1" w:styleId="Default">
    <w:name w:val="Default"/>
    <w:rsid w:val="0043307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customStyle="1" w:styleId="Standard">
    <w:name w:val="Standard"/>
    <w:uiPriority w:val="99"/>
    <w:rsid w:val="001015F5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:lang w:eastAsia="zh-CN"/>
      <w14:ligatures w14:val="none"/>
    </w:rPr>
  </w:style>
  <w:style w:type="paragraph" w:styleId="Revzia">
    <w:name w:val="Revision"/>
    <w:hidden/>
    <w:uiPriority w:val="99"/>
    <w:semiHidden/>
    <w:rsid w:val="0082369A"/>
    <w:pPr>
      <w:spacing w:after="0" w:line="240" w:lineRule="auto"/>
    </w:pPr>
  </w:style>
  <w:style w:type="character" w:styleId="Odkaznakomentr">
    <w:name w:val="annotation reference"/>
    <w:basedOn w:val="Predvolenpsmoodseku"/>
    <w:uiPriority w:val="99"/>
    <w:semiHidden/>
    <w:unhideWhenUsed/>
    <w:rsid w:val="0082369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2369A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2369A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2369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2369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280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992702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196573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864985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61489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095439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75422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205734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8141389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microsoft.com/office/2011/relationships/people" Target="people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www.slov-lex.sk/pravne-predpisy/SK/ZZ/2015/79/20230701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74902c4-e348-4087-b368-0931af31445d">
      <UserInfo>
        <DisplayName>Jóbová Alexandra</DisplayName>
        <AccountId>41</AccountId>
        <AccountType/>
      </UserInfo>
      <UserInfo>
        <DisplayName>Deák Tomáš</DisplayName>
        <AccountId>9</AccountId>
        <AccountType/>
      </UserInfo>
      <UserInfo>
        <DisplayName>Oravcová Nora</DisplayName>
        <AccountId>15</AccountId>
        <AccountType/>
      </UserInfo>
      <UserInfo>
        <DisplayName>Túry Martin</DisplayName>
        <AccountId>16</AccountId>
        <AccountType/>
      </UserInfo>
      <UserInfo>
        <DisplayName>Gerö Marek</DisplayName>
        <AccountId>18</AccountId>
        <AccountType/>
      </UserInfo>
      <UserInfo>
        <DisplayName>Kutlák Matúš</DisplayName>
        <AccountId>17</AccountId>
        <AccountType/>
      </UserInfo>
    </SharedWithUsers>
    <lcf76f155ced4ddcb4097134ff3c332f xmlns="3fa268eb-fbaa-4aa5-85e0-c51fff67afcb">
      <Terms xmlns="http://schemas.microsoft.com/office/infopath/2007/PartnerControls"/>
    </lcf76f155ced4ddcb4097134ff3c332f>
    <TaxCatchAll xmlns="274902c4-e348-4087-b368-0931af31445d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198694FC597D4BB8F6FC1F19DF6A3D" ma:contentTypeVersion="14" ma:contentTypeDescription="Umožňuje vytvoriť nový dokument." ma:contentTypeScope="" ma:versionID="b87e5ee6e1d81dca6c635d1ed0a8f643">
  <xsd:schema xmlns:xsd="http://www.w3.org/2001/XMLSchema" xmlns:xs="http://www.w3.org/2001/XMLSchema" xmlns:p="http://schemas.microsoft.com/office/2006/metadata/properties" xmlns:ns2="274902c4-e348-4087-b368-0931af31445d" xmlns:ns3="3fa268eb-fbaa-4aa5-85e0-c51fff67afcb" targetNamespace="http://schemas.microsoft.com/office/2006/metadata/properties" ma:root="true" ma:fieldsID="1065eed93c913b7a46d4945e1cca9645" ns2:_="" ns3:_="">
    <xsd:import namespace="274902c4-e348-4087-b368-0931af31445d"/>
    <xsd:import namespace="3fa268eb-fbaa-4aa5-85e0-c51fff67afc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4902c4-e348-4087-b368-0931af31445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989046a7-ed84-4bb9-b72d-725e53ff43f8}" ma:internalName="TaxCatchAll" ma:showField="CatchAllData" ma:web="274902c4-e348-4087-b368-0931af3144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a268eb-fbaa-4aa5-85e0-c51fff67af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a" ma:readOnly="false" ma:fieldId="{5cf76f15-5ced-4ddc-b409-7134ff3c332f}" ma:taxonomyMulti="true" ma:sspId="ac27b4e9-b16c-41e4-969a-da1be8817b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8A3054A-99F7-4282-AE31-1D14DFC14F86}">
  <ds:schemaRefs>
    <ds:schemaRef ds:uri="http://schemas.microsoft.com/office/2006/metadata/properties"/>
    <ds:schemaRef ds:uri="http://schemas.microsoft.com/office/infopath/2007/PartnerControls"/>
    <ds:schemaRef ds:uri="9ef3c95c-fbb2-4da5-a06b-1c05c35de65f"/>
    <ds:schemaRef ds:uri="274902c4-e348-4087-b368-0931af31445d"/>
    <ds:schemaRef ds:uri="3fa268eb-fbaa-4aa5-85e0-c51fff67afcb"/>
  </ds:schemaRefs>
</ds:datastoreItem>
</file>

<file path=customXml/itemProps2.xml><?xml version="1.0" encoding="utf-8"?>
<ds:datastoreItem xmlns:ds="http://schemas.openxmlformats.org/officeDocument/2006/customXml" ds:itemID="{289F9433-2D53-43C7-8C2D-3515915A841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12EE0D1-B268-4BDB-B94D-D44A215035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4902c4-e348-4087-b368-0931af31445d"/>
    <ds:schemaRef ds:uri="3fa268eb-fbaa-4aa5-85e0-c51fff67af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696E22B-302B-49D8-9AD7-07DEC7BB2A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1210</Words>
  <Characters>6903</Characters>
  <Application>Microsoft Office Word</Application>
  <DocSecurity>0</DocSecurity>
  <Lines>57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Jóbová Alexandra</dc:creator>
  <cp:keywords/>
  <dc:description/>
  <cp:lastModifiedBy>Dominika Cvečková</cp:lastModifiedBy>
  <cp:revision>5</cp:revision>
  <dcterms:created xsi:type="dcterms:W3CDTF">2025-06-25T08:49:00Z</dcterms:created>
  <dcterms:modified xsi:type="dcterms:W3CDTF">2026-01-21T13:10:00Z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0x010100BF198694FC597D4BB8F6FC1F19DF6A3D</vt:lpwstr>
  </property>
  <property fmtid="{D5CDD505-2E9C-101B-9397-08002B2CF9AE}" pid="3" name="MediaServiceImageTags">
    <vt:lpwstr/>
  </property>
</Properties>
</file>